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70FE2" w:rsidRDefault="000A4A1C" w:rsidP="00200BC6">
      <w:pPr>
        <w:spacing w:after="0" w:line="240" w:lineRule="auto"/>
        <w:rPr>
          <w:rFonts w:asciiTheme="minorHAnsi" w:hAnsiTheme="minorHAnsi"/>
          <w:lang w:val="fr-BE"/>
        </w:rPr>
      </w:pPr>
    </w:p>
    <w:p w14:paraId="421948D8" w14:textId="77777777" w:rsidR="00070FE2" w:rsidRPr="007F158C" w:rsidRDefault="00070FE2" w:rsidP="007F158C">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bCs/>
          <w:sz w:val="8"/>
          <w:szCs w:val="8"/>
          <w:u w:val="single"/>
          <w:lang w:val="nl-NL"/>
        </w:rPr>
      </w:pPr>
    </w:p>
    <w:p w14:paraId="4D5AA397" w14:textId="5DDCBF2B" w:rsidR="00855922" w:rsidRPr="00F23EB3" w:rsidRDefault="00855922" w:rsidP="007F158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5F0C4F73" w14:textId="1A3E29E2" w:rsidR="00070FE2" w:rsidRPr="007F158C" w:rsidRDefault="00855922"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C26659" w:rsidRPr="007F158C">
        <w:rPr>
          <w:rFonts w:asciiTheme="minorHAnsi" w:hAnsiTheme="minorHAnsi" w:cs="Open Sans"/>
          <w:b/>
          <w:bCs/>
          <w:u w:val="single"/>
          <w:lang w:val="nl-NL"/>
        </w:rPr>
        <w:t>lea</w:t>
      </w:r>
      <w:r w:rsidR="00070FE2" w:rsidRPr="00C70CB5">
        <w:rPr>
          <w:rFonts w:asciiTheme="minorHAnsi" w:hAnsiTheme="minorHAnsi" w:cs="Open Sans"/>
          <w:b/>
          <w:bCs/>
          <w:u w:val="single"/>
          <w:lang w:val="nl-NL"/>
        </w:rPr>
        <w:t>d</w:t>
      </w:r>
      <w:r w:rsidR="00C70CB5">
        <w:rPr>
          <w:rFonts w:asciiTheme="minorHAnsi" w:hAnsiTheme="minorHAnsi" w:cs="Open Sans"/>
          <w:b/>
          <w:bCs/>
          <w:u w:val="single"/>
          <w:lang w:val="nl-NL"/>
        </w:rPr>
        <w:t xml:space="preserve"> </w:t>
      </w:r>
      <w:r w:rsidR="00070FE2" w:rsidRPr="00C70CB5">
        <w:rPr>
          <w:rFonts w:asciiTheme="minorHAnsi" w:hAnsiTheme="minorHAnsi" w:cs="Open Sans"/>
          <w:b/>
          <w:bCs/>
          <w:u w:val="single"/>
          <w:lang w:val="nl-NL"/>
        </w:rPr>
        <w:t>partner</w:t>
      </w:r>
    </w:p>
    <w:p w14:paraId="555C5431" w14:textId="3259ADA8" w:rsidR="00070FE2" w:rsidRPr="00F23EB3" w:rsidRDefault="009F46ED"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nl-NL"/>
        </w:rPr>
      </w:pPr>
      <w:r w:rsidRPr="001E0AE5">
        <w:rPr>
          <w:rFonts w:asciiTheme="minorHAnsi" w:hAnsiTheme="minorHAnsi" w:cs="Open Sans"/>
          <w:bCs/>
          <w:sz w:val="20"/>
          <w:szCs w:val="20"/>
          <w:lang w:val="nl-NL"/>
        </w:rPr>
        <w:t>aan</w:t>
      </w:r>
      <w:r w:rsidR="00200BC6" w:rsidRPr="00F23EB3">
        <w:rPr>
          <w:rFonts w:asciiTheme="minorHAnsi" w:hAnsiTheme="minorHAnsi" w:cs="Open Sans"/>
          <w:bCs/>
          <w:sz w:val="20"/>
          <w:szCs w:val="20"/>
          <w:lang w:val="nl-NL"/>
        </w:rPr>
        <w:t xml:space="preserve"> een Small project “MAXI”</w:t>
      </w:r>
    </w:p>
    <w:p w14:paraId="5216BD48" w14:textId="0EC8DEF7" w:rsidR="00070FE2" w:rsidRPr="00F23EB3" w:rsidRDefault="00B34AD4"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16B6AB7E" w14:textId="77777777" w:rsidR="00B34AD4" w:rsidRPr="00883892" w:rsidRDefault="00B34AD4"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1D802EDF" w14:textId="77777777" w:rsidR="00774200"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Ik, ondergetekende, (</w:t>
      </w:r>
      <w:r w:rsidRPr="00774200">
        <w:rPr>
          <w:rFonts w:asciiTheme="minorHAnsi" w:hAnsiTheme="minorHAnsi" w:cs="Open Sans"/>
          <w:i/>
          <w:iCs/>
          <w:snapToGrid/>
          <w:sz w:val="22"/>
          <w:szCs w:val="22"/>
          <w:highlight w:val="lightGray"/>
          <w:lang w:val="nl-NL" w:eastAsia="fr-FR"/>
        </w:rPr>
        <w:t>naam + voornaam + titel</w:t>
      </w:r>
      <w:r w:rsidRPr="00070FE2">
        <w:rPr>
          <w:rFonts w:asciiTheme="minorHAnsi" w:hAnsiTheme="minorHAnsi" w:cs="Open Sans"/>
          <w:sz w:val="22"/>
          <w:szCs w:val="22"/>
          <w:lang w:val="nl-NL"/>
        </w:rPr>
        <w:t>),</w:t>
      </w:r>
      <w:r w:rsidR="00774200">
        <w:rPr>
          <w:rFonts w:asciiTheme="minorHAnsi" w:hAnsiTheme="minorHAnsi" w:cs="Open Sans"/>
          <w:sz w:val="22"/>
          <w:szCs w:val="22"/>
          <w:lang w:val="nl-NL"/>
        </w:rPr>
        <w:t xml:space="preserve"> </w:t>
      </w:r>
      <w:r w:rsidRPr="00070FE2">
        <w:rPr>
          <w:rFonts w:asciiTheme="minorHAnsi" w:hAnsiTheme="minorHAnsi" w:cs="Open Sans"/>
          <w:sz w:val="22"/>
          <w:szCs w:val="22"/>
          <w:lang w:val="nl-NL"/>
        </w:rPr>
        <w:t>wettelijk vertegenwoordiger</w:t>
      </w:r>
    </w:p>
    <w:p w14:paraId="5289653A" w14:textId="5992DAC8" w:rsidR="00070FE2" w:rsidRPr="00070FE2"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van (</w:t>
      </w:r>
      <w:r w:rsidRPr="00774200">
        <w:rPr>
          <w:rFonts w:asciiTheme="minorHAnsi" w:hAnsiTheme="minorHAnsi" w:cs="Open Sans"/>
          <w:i/>
          <w:iCs/>
          <w:snapToGrid/>
          <w:sz w:val="22"/>
          <w:szCs w:val="22"/>
          <w:highlight w:val="lightGray"/>
          <w:lang w:val="nl-NL" w:eastAsia="fr-FR"/>
        </w:rPr>
        <w:t>naam organisatie</w:t>
      </w:r>
      <w:r w:rsidRPr="00070FE2">
        <w:rPr>
          <w:rFonts w:asciiTheme="minorHAnsi" w:hAnsiTheme="minorHAnsi" w:cs="Open Sans"/>
          <w:sz w:val="22"/>
          <w:szCs w:val="22"/>
          <w:lang w:val="nl-NL"/>
        </w:rPr>
        <w:t xml:space="preserve">), </w:t>
      </w:r>
    </w:p>
    <w:p w14:paraId="3C189504" w14:textId="77F655C1" w:rsidR="00070FE2" w:rsidRPr="00070FE2" w:rsidRDefault="00070FE2" w:rsidP="00070FE2">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 xml:space="preserve">verbind mij ertoe om, onder voorbehoud van het verkrijgen van de aangevraagde EFRO-subsidie in het kader van het </w:t>
      </w:r>
      <w:r w:rsidR="00B70361">
        <w:rPr>
          <w:rFonts w:asciiTheme="minorHAnsi" w:hAnsiTheme="minorHAnsi" w:cs="Open Sans"/>
          <w:sz w:val="22"/>
          <w:szCs w:val="22"/>
          <w:lang w:val="nl-NL"/>
        </w:rPr>
        <w:t>Small Project Fund</w:t>
      </w:r>
      <w:r w:rsidRPr="00070FE2">
        <w:rPr>
          <w:rFonts w:asciiTheme="minorHAnsi" w:hAnsiTheme="minorHAnsi" w:cs="Open Sans"/>
          <w:sz w:val="22"/>
          <w:szCs w:val="22"/>
          <w:lang w:val="nl-NL"/>
        </w:rPr>
        <w:t xml:space="preserve"> Interreg Maas-Rijn (</w:t>
      </w:r>
      <w:r w:rsidR="00B70361">
        <w:rPr>
          <w:rFonts w:asciiTheme="minorHAnsi" w:hAnsiTheme="minorHAnsi" w:cs="Open Sans"/>
          <w:sz w:val="22"/>
          <w:szCs w:val="22"/>
          <w:lang w:val="nl-NL"/>
        </w:rPr>
        <w:t>NL-BE-DE</w:t>
      </w:r>
      <w:r w:rsidRPr="00070FE2">
        <w:rPr>
          <w:rFonts w:asciiTheme="minorHAnsi" w:hAnsiTheme="minorHAnsi" w:cs="Open Sans"/>
          <w:sz w:val="22"/>
          <w:szCs w:val="22"/>
          <w:lang w:val="nl-NL"/>
        </w:rPr>
        <w:t xml:space="preserve">), in samenwerking met de volgende partners: </w:t>
      </w:r>
    </w:p>
    <w:p w14:paraId="16199618" w14:textId="77777777" w:rsidR="00070FE2" w:rsidRPr="00F23EB3" w:rsidRDefault="00070FE2" w:rsidP="007F158C">
      <w:pPr>
        <w:pStyle w:val="Textkrper-Zeileneinzug"/>
        <w:ind w:right="0"/>
        <w:jc w:val="both"/>
        <w:rPr>
          <w:sz w:val="8"/>
          <w:szCs w:val="8"/>
          <w:lang w:val="nl-NL"/>
        </w:rPr>
      </w:pPr>
    </w:p>
    <w:p w14:paraId="6E9FCFD0" w14:textId="38405D9F"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03F44824" w14:textId="1F4E671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D803E01" w14:textId="2ACE2097"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BD79DA8" w14:textId="04D0C89D" w:rsidR="00070FE2" w:rsidRPr="00070FE2" w:rsidRDefault="00070FE2" w:rsidP="00070FE2">
      <w:pPr>
        <w:pStyle w:val="Textkrper"/>
        <w:spacing w:after="120"/>
        <w:rPr>
          <w:rFonts w:asciiTheme="minorHAnsi" w:hAnsiTheme="minorHAnsi" w:cs="Open Sans"/>
          <w:sz w:val="22"/>
          <w:szCs w:val="22"/>
          <w:lang w:val="nl-NL"/>
        </w:rPr>
      </w:pP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29C80216" w14:textId="1221DB9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7658A15" w14:textId="77777777" w:rsidR="00070FE2" w:rsidRPr="00F23EB3" w:rsidRDefault="00070FE2" w:rsidP="007F158C">
      <w:pPr>
        <w:pStyle w:val="Textkrper-Zeileneinzug"/>
        <w:ind w:right="0"/>
        <w:jc w:val="both"/>
        <w:rPr>
          <w:sz w:val="8"/>
          <w:szCs w:val="8"/>
          <w:lang w:val="nl-NL"/>
        </w:rPr>
      </w:pPr>
    </w:p>
    <w:p w14:paraId="1D6F1DB9" w14:textId="1BBEBAE6"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 xml:space="preserve">het grensoverschrijdend </w:t>
      </w:r>
      <w:r w:rsidR="00011480">
        <w:rPr>
          <w:rFonts w:asciiTheme="minorHAnsi" w:hAnsiTheme="minorHAnsi" w:cs="Open Sans"/>
          <w:sz w:val="22"/>
          <w:szCs w:val="22"/>
          <w:lang w:val="nl-NL"/>
        </w:rPr>
        <w:t>Small project</w:t>
      </w:r>
      <w:r w:rsidRPr="00070FE2">
        <w:rPr>
          <w:rFonts w:asciiTheme="minorHAnsi" w:hAnsiTheme="minorHAnsi" w:cs="Open Sans"/>
          <w:sz w:val="22"/>
          <w:szCs w:val="22"/>
          <w:lang w:val="nl-NL"/>
        </w:rPr>
        <w:t xml:space="preserve">, genaamd: </w:t>
      </w:r>
    </w:p>
    <w:p w14:paraId="4AD410BB" w14:textId="7F14D23B" w:rsidR="00070FE2" w:rsidRPr="00070FE2" w:rsidRDefault="006E6F52" w:rsidP="00070FE2">
      <w:pPr>
        <w:pStyle w:val="Textkrper"/>
        <w:spacing w:after="120"/>
        <w:rPr>
          <w:rFonts w:asciiTheme="minorHAnsi" w:hAnsiTheme="minorHAnsi" w:cs="Open Sans"/>
          <w:sz w:val="22"/>
          <w:szCs w:val="22"/>
          <w:lang w:val="nl-NL"/>
        </w:rPr>
      </w:pPr>
      <w:r>
        <w:rPr>
          <w:rFonts w:asciiTheme="minorHAnsi" w:hAnsiTheme="minorHAnsi" w:cs="Open Sans"/>
          <w:noProof/>
          <w:sz w:val="22"/>
          <w:szCs w:val="22"/>
          <w:lang w:val="nl-NL"/>
        </w:rPr>
        <w:t>(</w:t>
      </w:r>
      <w:r w:rsidRPr="007F158C">
        <w:rPr>
          <w:rFonts w:asciiTheme="minorHAnsi" w:hAnsiTheme="minorHAnsi" w:cs="Open Sans"/>
          <w:i/>
          <w:iCs/>
          <w:snapToGrid/>
          <w:sz w:val="22"/>
          <w:szCs w:val="22"/>
          <w:highlight w:val="lightGray"/>
          <w:lang w:val="nl-NL" w:eastAsia="fr-FR"/>
        </w:rPr>
        <w:t>naam van het Small project</w:t>
      </w:r>
      <w:r>
        <w:rPr>
          <w:rFonts w:asciiTheme="minorHAnsi" w:hAnsiTheme="minorHAnsi" w:cs="Open Sans"/>
          <w:noProof/>
          <w:sz w:val="22"/>
          <w:szCs w:val="22"/>
          <w:lang w:val="nl-NL"/>
        </w:rPr>
        <w:t>)</w:t>
      </w:r>
      <w:r w:rsidRPr="00070FE2">
        <w:rPr>
          <w:rFonts w:asciiTheme="minorHAnsi" w:hAnsiTheme="minorHAnsi" w:cs="Open Sans"/>
          <w:noProof/>
          <w:sz w:val="22"/>
          <w:szCs w:val="22"/>
          <w:lang w:val="nl-NL"/>
        </w:rPr>
        <w:t xml:space="preserve">, </w:t>
      </w:r>
      <w:r w:rsidR="00070FE2" w:rsidRPr="00070FE2">
        <w:rPr>
          <w:rFonts w:asciiTheme="minorHAnsi" w:hAnsiTheme="minorHAnsi" w:cs="Open Sans"/>
          <w:noProof/>
          <w:sz w:val="22"/>
          <w:szCs w:val="22"/>
          <w:lang w:val="nl-NL"/>
        </w:rPr>
        <w:t>uit te voeren.</w:t>
      </w:r>
    </w:p>
    <w:p w14:paraId="4492BD8F" w14:textId="329FECBF" w:rsidR="00070FE2" w:rsidRPr="00070FE2" w:rsidRDefault="00070FE2" w:rsidP="00070FE2">
      <w:pPr>
        <w:spacing w:after="120"/>
        <w:jc w:val="both"/>
        <w:rPr>
          <w:rFonts w:asciiTheme="minorHAnsi" w:hAnsiTheme="minorHAnsi" w:cs="Open Sans"/>
          <w:lang w:val="nl-NL"/>
        </w:rPr>
      </w:pPr>
      <w:r w:rsidRPr="00070FE2">
        <w:rPr>
          <w:rFonts w:asciiTheme="minorHAnsi" w:hAnsiTheme="minorHAnsi" w:cs="Open Sans"/>
          <w:lang w:val="nl-NL"/>
        </w:rPr>
        <w:t xml:space="preserve">Voor de uitvoering van dit </w:t>
      </w:r>
      <w:r w:rsidR="00631E6F">
        <w:rPr>
          <w:rFonts w:asciiTheme="minorHAnsi" w:hAnsiTheme="minorHAnsi" w:cs="Open Sans"/>
          <w:lang w:val="nl-NL"/>
        </w:rPr>
        <w:t xml:space="preserve">Small project </w:t>
      </w:r>
      <w:r w:rsidR="00631E6F" w:rsidRPr="00070FE2">
        <w:rPr>
          <w:rFonts w:asciiTheme="minorHAnsi" w:hAnsiTheme="minorHAnsi" w:cs="Open Sans"/>
          <w:lang w:val="nl-NL"/>
        </w:rPr>
        <w:t xml:space="preserve"> </w:t>
      </w:r>
      <w:r w:rsidRPr="00070FE2">
        <w:rPr>
          <w:rFonts w:asciiTheme="minorHAnsi" w:hAnsiTheme="minorHAnsi" w:cs="Open Sans"/>
          <w:lang w:val="nl-NL"/>
        </w:rPr>
        <w:t xml:space="preserve">vraag ik financiële steun in het kader van het </w:t>
      </w:r>
      <w:r w:rsidR="00631E6F">
        <w:rPr>
          <w:rFonts w:asciiTheme="minorHAnsi" w:hAnsiTheme="minorHAnsi" w:cs="Open Sans"/>
          <w:lang w:val="nl-NL"/>
        </w:rPr>
        <w:t>Small Project Fund Interreg Maas-Rijn (NL-BE-DE)</w:t>
      </w:r>
      <w:r w:rsidRPr="00070FE2">
        <w:rPr>
          <w:rFonts w:asciiTheme="minorHAnsi" w:hAnsiTheme="minorHAnsi" w:cs="Open Sans"/>
          <w:lang w:val="nl-NL"/>
        </w:rPr>
        <w:t xml:space="preserve"> voor een geraamd totaalbedrag van …………………………… euro (</w:t>
      </w:r>
      <w:r w:rsidR="006C1FEC" w:rsidRPr="00F23EB3">
        <w:rPr>
          <w:rFonts w:asciiTheme="minorHAnsi" w:eastAsia="Times New Roman" w:hAnsiTheme="minorHAnsi" w:cs="Open Sans"/>
          <w:i/>
          <w:iCs/>
          <w:kern w:val="0"/>
          <w:highlight w:val="lightGray"/>
          <w:lang w:val="nl-NL" w:eastAsia="fr-FR"/>
        </w:rPr>
        <w:t xml:space="preserve">Bedrag van de totale </w:t>
      </w:r>
      <w:ins w:id="0" w:author="Sonja Fickers" w:date="2025-07-28T09:03:00Z" w16du:dateUtc="2025-07-28T07:03:00Z">
        <w:r w:rsidR="00425805">
          <w:rPr>
            <w:rFonts w:asciiTheme="minorHAnsi" w:eastAsia="Times New Roman" w:hAnsiTheme="minorHAnsi" w:cs="Open Sans"/>
            <w:i/>
            <w:iCs/>
            <w:kern w:val="0"/>
            <w:highlight w:val="lightGray"/>
            <w:lang w:val="nl-NL" w:eastAsia="fr-FR"/>
          </w:rPr>
          <w:t xml:space="preserve">subsidiabele </w:t>
        </w:r>
      </w:ins>
      <w:r w:rsidR="006C1FEC" w:rsidRPr="00F23EB3">
        <w:rPr>
          <w:rFonts w:asciiTheme="minorHAnsi" w:eastAsia="Times New Roman" w:hAnsiTheme="minorHAnsi" w:cs="Open Sans"/>
          <w:i/>
          <w:iCs/>
          <w:kern w:val="0"/>
          <w:highlight w:val="lightGray"/>
          <w:lang w:val="nl-NL" w:eastAsia="fr-FR"/>
        </w:rPr>
        <w:t>kosten van de Leadpartner in te voegen</w:t>
      </w:r>
      <w:r w:rsidR="006C1FEC">
        <w:rPr>
          <w:rFonts w:asciiTheme="minorHAnsi" w:hAnsiTheme="minorHAnsi" w:cs="Open Sans"/>
          <w:u w:val="single"/>
          <w:lang w:val="nl-NL"/>
        </w:rPr>
        <w:t>)</w:t>
      </w:r>
      <w:r w:rsidR="006C1FEC" w:rsidRPr="00070FE2">
        <w:rPr>
          <w:rFonts w:asciiTheme="minorHAnsi" w:hAnsiTheme="minorHAnsi" w:cs="Open Sans"/>
          <w:lang w:val="nl-NL"/>
        </w:rPr>
        <w:t xml:space="preserve"> </w:t>
      </w:r>
      <w:r w:rsidRPr="00070FE2">
        <w:rPr>
          <w:rFonts w:asciiTheme="minorHAnsi" w:hAnsiTheme="minorHAnsi" w:cs="Open Sans"/>
          <w:lang w:val="nl-NL"/>
        </w:rPr>
        <w:t>van de lead partner.</w:t>
      </w:r>
    </w:p>
    <w:p w14:paraId="4AD2BEF5" w14:textId="3EFA9993" w:rsidR="00092D40" w:rsidRPr="00070FE2" w:rsidRDefault="00070FE2" w:rsidP="00070FE2">
      <w:pPr>
        <w:pStyle w:val="Textkrper-Zeileneinzug"/>
        <w:ind w:right="0"/>
        <w:jc w:val="both"/>
        <w:rPr>
          <w:rFonts w:asciiTheme="minorHAnsi" w:hAnsiTheme="minorHAnsi" w:cs="Open Sans"/>
          <w:sz w:val="22"/>
          <w:szCs w:val="22"/>
          <w:lang w:val="nl-NL"/>
        </w:rPr>
      </w:pPr>
      <w:r w:rsidRPr="00070FE2">
        <w:rPr>
          <w:rFonts w:asciiTheme="minorHAnsi" w:hAnsiTheme="minorHAnsi" w:cs="Open Sans"/>
          <w:sz w:val="22"/>
          <w:szCs w:val="22"/>
          <w:lang w:val="nl-NL"/>
        </w:rPr>
        <w:t xml:space="preserve">De overige partners hebben mij rechtsgeldig aangewezen als lead partner, welke functie ik aanvaard, en ik verbind mij ertoe om de daarbij behorende verplichtingen na te komen. In die hoedanigheid zal ik namens alle projectpartners het subsidieaanvraagdossier indienen bij </w:t>
      </w:r>
      <w:r w:rsidR="00053623">
        <w:rPr>
          <w:rFonts w:asciiTheme="minorHAnsi" w:hAnsiTheme="minorHAnsi" w:cs="Open Sans"/>
          <w:sz w:val="22"/>
          <w:szCs w:val="22"/>
          <w:lang w:val="nl-NL"/>
        </w:rPr>
        <w:t xml:space="preserve">het SPF-management van het </w:t>
      </w:r>
      <w:r w:rsidR="004E249E">
        <w:rPr>
          <w:rFonts w:asciiTheme="minorHAnsi" w:hAnsiTheme="minorHAnsi" w:cs="Open Sans"/>
          <w:sz w:val="22"/>
          <w:szCs w:val="22"/>
          <w:lang w:val="nl-NL"/>
        </w:rPr>
        <w:t xml:space="preserve">ambtelijk </w:t>
      </w:r>
      <w:r w:rsidR="00053623">
        <w:rPr>
          <w:rFonts w:asciiTheme="minorHAnsi" w:hAnsiTheme="minorHAnsi" w:cs="Open Sans"/>
          <w:sz w:val="22"/>
          <w:szCs w:val="22"/>
          <w:lang w:val="nl-NL"/>
        </w:rPr>
        <w:t xml:space="preserve">bureau van </w:t>
      </w:r>
      <w:r w:rsidR="004E249E">
        <w:rPr>
          <w:rFonts w:asciiTheme="minorHAnsi" w:hAnsiTheme="minorHAnsi" w:cs="Open Sans"/>
          <w:sz w:val="22"/>
          <w:szCs w:val="22"/>
          <w:lang w:val="nl-NL"/>
        </w:rPr>
        <w:t xml:space="preserve">de </w:t>
      </w:r>
      <w:r w:rsidR="00F84868">
        <w:rPr>
          <w:rFonts w:asciiTheme="minorHAnsi" w:hAnsiTheme="minorHAnsi" w:cs="Open Sans"/>
          <w:sz w:val="22"/>
          <w:szCs w:val="22"/>
          <w:lang w:val="nl-NL"/>
        </w:rPr>
        <w:t>EGTS Euregio Maas-Rijn</w:t>
      </w:r>
      <w:r w:rsidRPr="00070FE2">
        <w:rPr>
          <w:rFonts w:asciiTheme="minorHAnsi" w:hAnsiTheme="minorHAnsi" w:cs="Open Sans"/>
          <w:sz w:val="22"/>
          <w:szCs w:val="22"/>
          <w:lang w:val="nl-NL"/>
        </w:rPr>
        <w:t xml:space="preserve">, verantwoordelijke organisatie voor </w:t>
      </w:r>
      <w:r w:rsidR="004167CE">
        <w:rPr>
          <w:rFonts w:asciiTheme="minorHAnsi" w:hAnsiTheme="minorHAnsi" w:cs="Open Sans"/>
          <w:sz w:val="22"/>
          <w:szCs w:val="22"/>
          <w:lang w:val="nl-NL"/>
        </w:rPr>
        <w:t>het Small Project Fund “People to People” Interreg Maas-Rijn (NL-BE-DE)</w:t>
      </w:r>
      <w:r w:rsidRPr="00070FE2">
        <w:rPr>
          <w:rFonts w:asciiTheme="minorHAnsi" w:hAnsiTheme="minorHAnsi" w:cs="Open Sans"/>
          <w:sz w:val="22"/>
          <w:szCs w:val="22"/>
          <w:lang w:val="nl-NL"/>
        </w:rPr>
        <w:t>.</w:t>
      </w:r>
    </w:p>
    <w:p w14:paraId="4D68FFC7" w14:textId="77777777" w:rsidR="00070FE2" w:rsidRPr="00F23EB3" w:rsidRDefault="00070FE2" w:rsidP="007F158C">
      <w:pPr>
        <w:pStyle w:val="Textkrper-Zeileneinzug"/>
        <w:ind w:right="0"/>
        <w:jc w:val="both"/>
        <w:rPr>
          <w:sz w:val="8"/>
          <w:szCs w:val="8"/>
          <w:lang w:val="nl-NL"/>
        </w:rPr>
      </w:pPr>
    </w:p>
    <w:p w14:paraId="5029453E" w14:textId="462666CA"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de handleiding voor de </w:t>
      </w:r>
      <w:r w:rsidR="00092D40">
        <w:rPr>
          <w:rFonts w:asciiTheme="minorHAnsi" w:hAnsiTheme="minorHAnsi" w:cs="Open Sans"/>
          <w:sz w:val="22"/>
          <w:szCs w:val="22"/>
        </w:rPr>
        <w:t>Small projects MAXI</w:t>
      </w:r>
      <w:r w:rsidRPr="00070FE2">
        <w:rPr>
          <w:rFonts w:asciiTheme="minorHAnsi" w:hAnsiTheme="minorHAnsi" w:cs="Open Sans"/>
          <w:sz w:val="22"/>
          <w:szCs w:val="22"/>
        </w:rPr>
        <w:t xml:space="preserve"> gelezen. Ik ben het eens met de voorwaarden voor een subsidie.</w:t>
      </w:r>
    </w:p>
    <w:p w14:paraId="5A522E18" w14:textId="0EE0E5F6" w:rsidR="00070FE2" w:rsidRPr="00070FE2" w:rsidRDefault="00070FE2" w:rsidP="007F158C">
      <w:pPr>
        <w:pStyle w:val="Textkrper-Einzug3"/>
        <w:numPr>
          <w:ilvl w:val="0"/>
          <w:numId w:val="1"/>
        </w:numPr>
        <w:tabs>
          <w:tab w:val="clear" w:pos="720"/>
          <w:tab w:val="num" w:pos="284"/>
        </w:tabs>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w:t>
      </w:r>
      <w:r w:rsidR="00666E01">
        <w:rPr>
          <w:rFonts w:asciiTheme="minorHAnsi" w:hAnsiTheme="minorHAnsi" w:cs="Open Sans"/>
          <w:sz w:val="22"/>
          <w:szCs w:val="22"/>
        </w:rPr>
        <w:t>milestones</w:t>
      </w:r>
      <w:r w:rsidR="00666E01"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zoals gespecificeerd in de ingediende subsidieaanvraag met de andere genoemde partners conform de voor het </w:t>
      </w:r>
      <w:r w:rsidR="00666E01">
        <w:rPr>
          <w:rFonts w:asciiTheme="minorHAnsi" w:hAnsiTheme="minorHAnsi" w:cs="Open Sans"/>
          <w:sz w:val="22"/>
          <w:szCs w:val="22"/>
        </w:rPr>
        <w:t>Small Project Fund “People to People” Interreg Maas-Rijn (NL-BE-DE) g</w:t>
      </w:r>
      <w:r w:rsidRPr="00070FE2">
        <w:rPr>
          <w:rFonts w:asciiTheme="minorHAnsi" w:hAnsiTheme="minorHAnsi" w:cs="Open Sans"/>
          <w:sz w:val="22"/>
          <w:szCs w:val="22"/>
        </w:rPr>
        <w:t xml:space="preserve">eldende criteria uit te voeren en gezamenlijk zorg te dragen voor de uitvoering van de voorgestelde subsidieaanvraag, mocht deze door </w:t>
      </w:r>
      <w:r w:rsidR="00706BED">
        <w:rPr>
          <w:rFonts w:asciiTheme="minorHAnsi" w:hAnsiTheme="minorHAnsi" w:cs="Open Sans"/>
          <w:sz w:val="22"/>
          <w:szCs w:val="22"/>
        </w:rPr>
        <w:t xml:space="preserve">het SPF Selection Committee </w:t>
      </w:r>
      <w:r w:rsidRPr="00070FE2">
        <w:rPr>
          <w:rFonts w:asciiTheme="minorHAnsi" w:hAnsiTheme="minorHAnsi" w:cs="Open Sans"/>
          <w:sz w:val="22"/>
          <w:szCs w:val="22"/>
        </w:rPr>
        <w:t>worden goedgekeurd.</w:t>
      </w:r>
    </w:p>
    <w:p w14:paraId="1DBF2F01" w14:textId="30C834CF" w:rsidR="00567BF7" w:rsidRDefault="00070FE2" w:rsidP="007F158C">
      <w:pPr>
        <w:pStyle w:val="Textkrper-Einzug3"/>
        <w:spacing w:after="120"/>
        <w:ind w:left="284"/>
        <w:rPr>
          <w:rFonts w:asciiTheme="minorHAnsi" w:hAnsiTheme="minorHAnsi" w:cs="Open Sans"/>
          <w:sz w:val="22"/>
          <w:szCs w:val="22"/>
        </w:rPr>
      </w:pPr>
      <w:r w:rsidRPr="00070FE2">
        <w:rPr>
          <w:rFonts w:asciiTheme="minorHAnsi" w:hAnsiTheme="minorHAnsi" w:cs="Open Sans"/>
          <w:sz w:val="22"/>
          <w:szCs w:val="22"/>
        </w:rPr>
        <w:t xml:space="preserve">Met de goedkeuring van de subsidieaanvraag zijn de duur van het </w:t>
      </w:r>
      <w:r w:rsidR="00706BED">
        <w:rPr>
          <w:rFonts w:asciiTheme="minorHAnsi" w:hAnsiTheme="minorHAnsi" w:cs="Open Sans"/>
          <w:sz w:val="22"/>
          <w:szCs w:val="22"/>
        </w:rPr>
        <w:t>Small project</w:t>
      </w:r>
      <w:r w:rsidRPr="00070FE2">
        <w:rPr>
          <w:rFonts w:asciiTheme="minorHAnsi" w:hAnsiTheme="minorHAnsi" w:cs="Open Sans"/>
          <w:sz w:val="22"/>
          <w:szCs w:val="22"/>
        </w:rPr>
        <w:t xml:space="preserve">, de vereiste </w:t>
      </w:r>
      <w:r w:rsidR="005961A2">
        <w:rPr>
          <w:rFonts w:asciiTheme="minorHAnsi" w:hAnsiTheme="minorHAnsi" w:cs="Open Sans"/>
          <w:sz w:val="22"/>
          <w:szCs w:val="22"/>
        </w:rPr>
        <w:t>uitvoeringsbewijzen</w:t>
      </w:r>
      <w:r w:rsidRPr="00070FE2">
        <w:rPr>
          <w:rFonts w:asciiTheme="minorHAnsi" w:hAnsiTheme="minorHAnsi" w:cs="Open Sans"/>
          <w:sz w:val="22"/>
          <w:szCs w:val="22"/>
        </w:rPr>
        <w:t xml:space="preserve"> per </w:t>
      </w:r>
      <w:r w:rsidR="00706BED">
        <w:rPr>
          <w:rFonts w:asciiTheme="minorHAnsi" w:hAnsiTheme="minorHAnsi" w:cs="Open Sans"/>
          <w:sz w:val="22"/>
          <w:szCs w:val="22"/>
        </w:rPr>
        <w:t>milestone</w:t>
      </w:r>
      <w:r w:rsidR="00706BED"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evenals de </w:t>
      </w:r>
      <w:r w:rsidR="00731014">
        <w:rPr>
          <w:rFonts w:asciiTheme="minorHAnsi" w:hAnsiTheme="minorHAnsi" w:cs="Open Sans"/>
          <w:sz w:val="22"/>
          <w:szCs w:val="22"/>
        </w:rPr>
        <w:t>vaste</w:t>
      </w:r>
      <w:r w:rsidR="00731014"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bedragen </w:t>
      </w:r>
      <w:r w:rsidRPr="00CB0DCA">
        <w:rPr>
          <w:rFonts w:asciiTheme="minorHAnsi" w:hAnsiTheme="minorHAnsi" w:cs="Open Sans"/>
          <w:sz w:val="22"/>
          <w:szCs w:val="22"/>
        </w:rPr>
        <w:t xml:space="preserve">die aan de </w:t>
      </w:r>
      <w:r w:rsidR="00BB58B6" w:rsidRPr="00CB0DCA">
        <w:rPr>
          <w:rFonts w:asciiTheme="minorHAnsi" w:hAnsiTheme="minorHAnsi" w:cs="Open Sans"/>
          <w:sz w:val="22"/>
          <w:szCs w:val="22"/>
        </w:rPr>
        <w:t xml:space="preserve">milestones </w:t>
      </w:r>
      <w:r w:rsidRPr="00CB0DCA">
        <w:rPr>
          <w:rFonts w:asciiTheme="minorHAnsi" w:hAnsiTheme="minorHAnsi" w:cs="Open Sans"/>
          <w:sz w:val="22"/>
          <w:szCs w:val="22"/>
        </w:rPr>
        <w:t>zijn gekoppeld, voor alle partners bindend. Dit wordt bevestigd met de subsid</w:t>
      </w:r>
      <w:r w:rsidR="00A3142D" w:rsidRPr="00CB0DCA">
        <w:rPr>
          <w:rFonts w:asciiTheme="minorHAnsi" w:hAnsiTheme="minorHAnsi" w:cs="Open Sans"/>
          <w:sz w:val="22"/>
          <w:szCs w:val="22"/>
        </w:rPr>
        <w:t>i</w:t>
      </w:r>
      <w:r w:rsidRPr="00CB0DCA">
        <w:rPr>
          <w:rFonts w:asciiTheme="minorHAnsi" w:hAnsiTheme="minorHAnsi" w:cs="Open Sans"/>
          <w:sz w:val="22"/>
          <w:szCs w:val="22"/>
        </w:rPr>
        <w:t xml:space="preserve">ebeschikking, die door </w:t>
      </w:r>
      <w:r w:rsidR="00BB58B6" w:rsidRPr="00CB0DCA">
        <w:rPr>
          <w:rFonts w:asciiTheme="minorHAnsi" w:hAnsiTheme="minorHAnsi" w:cs="Open Sans"/>
          <w:sz w:val="22"/>
          <w:szCs w:val="22"/>
        </w:rPr>
        <w:t xml:space="preserve">het SPF-management van het </w:t>
      </w:r>
      <w:r w:rsidR="004E249E" w:rsidRPr="00CB0DCA">
        <w:rPr>
          <w:rFonts w:asciiTheme="minorHAnsi" w:hAnsiTheme="minorHAnsi" w:cs="Open Sans"/>
          <w:sz w:val="22"/>
          <w:szCs w:val="22"/>
        </w:rPr>
        <w:t xml:space="preserve">ambtelijk </w:t>
      </w:r>
      <w:r w:rsidR="00BB58B6" w:rsidRPr="00CB0DCA">
        <w:rPr>
          <w:rFonts w:asciiTheme="minorHAnsi" w:hAnsiTheme="minorHAnsi" w:cs="Open Sans"/>
          <w:sz w:val="22"/>
          <w:szCs w:val="22"/>
        </w:rPr>
        <w:t xml:space="preserve">bureau van </w:t>
      </w:r>
      <w:r w:rsidR="008B189D" w:rsidRPr="00CB0DCA">
        <w:rPr>
          <w:rFonts w:asciiTheme="minorHAnsi" w:hAnsiTheme="minorHAnsi" w:cs="Open Sans"/>
          <w:sz w:val="22"/>
          <w:szCs w:val="22"/>
        </w:rPr>
        <w:t>de</w:t>
      </w:r>
      <w:r w:rsidR="00BB58B6" w:rsidRPr="00CB0DCA">
        <w:rPr>
          <w:rFonts w:asciiTheme="minorHAnsi" w:hAnsiTheme="minorHAnsi" w:cs="Open Sans"/>
          <w:sz w:val="22"/>
          <w:szCs w:val="22"/>
        </w:rPr>
        <w:t xml:space="preserve"> EGTS EM</w:t>
      </w:r>
      <w:r w:rsidR="00BB58B6">
        <w:rPr>
          <w:rFonts w:asciiTheme="minorHAnsi" w:hAnsiTheme="minorHAnsi" w:cs="Open Sans"/>
          <w:sz w:val="22"/>
          <w:szCs w:val="22"/>
        </w:rPr>
        <w:t>R</w:t>
      </w:r>
      <w:r w:rsidR="00700611">
        <w:rPr>
          <w:rFonts w:asciiTheme="minorHAnsi" w:hAnsiTheme="minorHAnsi" w:cs="Open Sans"/>
          <w:sz w:val="22"/>
          <w:szCs w:val="22"/>
        </w:rPr>
        <w:t xml:space="preserve"> </w:t>
      </w:r>
      <w:r w:rsidRPr="00070FE2">
        <w:rPr>
          <w:rFonts w:asciiTheme="minorHAnsi" w:hAnsiTheme="minorHAnsi" w:cs="Open Sans"/>
          <w:sz w:val="22"/>
          <w:szCs w:val="22"/>
        </w:rPr>
        <w:t>naar de lead partner wordt gestuurd.</w:t>
      </w:r>
    </w:p>
    <w:p w14:paraId="1B7DFED5" w14:textId="77777777" w:rsidR="00567BF7" w:rsidRDefault="00567BF7">
      <w:pPr>
        <w:suppressAutoHyphens w:val="0"/>
        <w:spacing w:line="276" w:lineRule="auto"/>
        <w:rPr>
          <w:rFonts w:asciiTheme="minorHAnsi" w:eastAsia="Times New Roman" w:hAnsiTheme="minorHAnsi" w:cs="Open Sans"/>
          <w:snapToGrid w:val="0"/>
          <w:kern w:val="0"/>
          <w:lang w:val="nl-NL" w:eastAsia="nl-NL"/>
        </w:rPr>
      </w:pPr>
      <w:r w:rsidRPr="00F23EB3">
        <w:rPr>
          <w:rFonts w:asciiTheme="minorHAnsi" w:hAnsiTheme="minorHAnsi" w:cs="Open Sans"/>
          <w:lang w:val="nl-NL"/>
        </w:rPr>
        <w:br w:type="page"/>
      </w:r>
    </w:p>
    <w:p w14:paraId="4A7AFC80" w14:textId="77777777" w:rsidR="00070FE2" w:rsidRPr="00994209" w:rsidRDefault="00070FE2" w:rsidP="00994209">
      <w:pPr>
        <w:pStyle w:val="Textkrper-Einzug3"/>
        <w:ind w:left="284"/>
        <w:rPr>
          <w:sz w:val="16"/>
          <w:szCs w:val="16"/>
        </w:rPr>
      </w:pPr>
    </w:p>
    <w:p w14:paraId="6B358AB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Als lead partner verbind ik mij ertoe, </w:t>
      </w:r>
    </w:p>
    <w:p w14:paraId="0018AFD6" w14:textId="77777777" w:rsidR="00070FE2" w:rsidRPr="00070FE2" w:rsidRDefault="00070FE2" w:rsidP="00070FE2">
      <w:pPr>
        <w:numPr>
          <w:ilvl w:val="0"/>
          <w:numId w:val="2"/>
        </w:numPr>
        <w:tabs>
          <w:tab w:val="clear" w:pos="720"/>
        </w:tabs>
        <w:suppressAutoHyphens w:val="0"/>
        <w:autoSpaceDN/>
        <w:spacing w:after="120" w:line="240" w:lineRule="auto"/>
        <w:ind w:left="993" w:hanging="426"/>
        <w:rPr>
          <w:rFonts w:asciiTheme="minorHAnsi" w:hAnsiTheme="minorHAnsi" w:cs="Open Sans"/>
          <w:lang w:val="nl-NL" w:eastAsia="fr-FR"/>
        </w:rPr>
      </w:pPr>
      <w:r w:rsidRPr="00070FE2">
        <w:rPr>
          <w:rFonts w:asciiTheme="minorHAnsi" w:hAnsiTheme="minorHAnsi" w:cs="Open Sans"/>
          <w:lang w:val="nl-NL" w:eastAsia="fr-FR"/>
        </w:rPr>
        <w:t>alle benodigde informatie en documenten aan de projectpartners te verstrekken;</w:t>
      </w:r>
    </w:p>
    <w:p w14:paraId="4E1E4E54" w14:textId="260D5D94"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eastAsia="fr-FR"/>
        </w:rPr>
      </w:pPr>
      <w:r w:rsidRPr="00070FE2">
        <w:rPr>
          <w:rFonts w:asciiTheme="minorHAnsi" w:hAnsiTheme="minorHAnsi" w:cs="Open Sans"/>
          <w:lang w:val="nl-NL"/>
        </w:rPr>
        <w:t xml:space="preserve">in onderling overleg met de projectpartners de nodige informatie en documenten betreffende het verzamelen van de </w:t>
      </w:r>
      <w:r w:rsidR="005961A2">
        <w:rPr>
          <w:rFonts w:asciiTheme="minorHAnsi" w:hAnsiTheme="minorHAnsi" w:cs="Open Sans"/>
          <w:lang w:val="nl-NL"/>
        </w:rPr>
        <w:t>uitvoeringsbewijzen</w:t>
      </w:r>
      <w:r w:rsidRPr="00070FE2">
        <w:rPr>
          <w:rFonts w:asciiTheme="minorHAnsi" w:hAnsiTheme="minorHAnsi" w:cs="Open Sans"/>
          <w:lang w:val="nl-NL"/>
        </w:rPr>
        <w:t xml:space="preserve"> te bundelen en deze tijdig aan </w:t>
      </w:r>
      <w:r w:rsidR="001669DF">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sidR="001669DF">
        <w:rPr>
          <w:rFonts w:asciiTheme="minorHAnsi" w:hAnsiTheme="minorHAnsi" w:cs="Open Sans"/>
          <w:lang w:val="nl-NL"/>
        </w:rPr>
        <w:t xml:space="preserve">EGTS </w:t>
      </w:r>
      <w:r w:rsidRPr="00070FE2">
        <w:rPr>
          <w:rFonts w:asciiTheme="minorHAnsi" w:hAnsiTheme="minorHAnsi" w:cs="Open Sans"/>
          <w:lang w:val="nl-NL"/>
        </w:rPr>
        <w:t>Euregio Maas-Rijn (subsidieverstrekker) voor te leggen, samen met het in de drie EMR-talen opgestelde en door alle projectpartners te ondertekenen eindverslag;</w:t>
      </w:r>
    </w:p>
    <w:p w14:paraId="7BAFBF16" w14:textId="110498C0"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sidRPr="00070FE2">
        <w:rPr>
          <w:rFonts w:asciiTheme="minorHAnsi" w:hAnsiTheme="minorHAnsi" w:cs="Open Sans"/>
          <w:lang w:val="nl-NL"/>
        </w:rPr>
        <w:t xml:space="preserve">in samenwerking met de projectpartners de projectgerelateerde gegevens te verstrekken die nodig zijn om de resultaten en effecten van het </w:t>
      </w:r>
      <w:r w:rsidR="007F16E3">
        <w:rPr>
          <w:rFonts w:asciiTheme="minorHAnsi" w:hAnsiTheme="minorHAnsi" w:cs="Open Sans"/>
          <w:lang w:val="nl-NL"/>
        </w:rPr>
        <w:t>Small pr</w:t>
      </w:r>
      <w:r w:rsidR="004E249E">
        <w:rPr>
          <w:rFonts w:asciiTheme="minorHAnsi" w:hAnsiTheme="minorHAnsi" w:cs="Open Sans"/>
          <w:lang w:val="nl-NL"/>
        </w:rPr>
        <w:t>o</w:t>
      </w:r>
      <w:r w:rsidR="007F16E3">
        <w:rPr>
          <w:rFonts w:asciiTheme="minorHAnsi" w:hAnsiTheme="minorHAnsi" w:cs="Open Sans"/>
          <w:lang w:val="nl-NL"/>
        </w:rPr>
        <w:t>ject</w:t>
      </w:r>
      <w:r w:rsidR="007F16E3" w:rsidRPr="00070FE2">
        <w:rPr>
          <w:rFonts w:asciiTheme="minorHAnsi" w:hAnsiTheme="minorHAnsi" w:cs="Open Sans"/>
          <w:lang w:val="nl-NL"/>
        </w:rPr>
        <w:t xml:space="preserve"> </w:t>
      </w:r>
      <w:r w:rsidRPr="00070FE2">
        <w:rPr>
          <w:rFonts w:asciiTheme="minorHAnsi" w:hAnsiTheme="minorHAnsi" w:cs="Open Sans"/>
          <w:lang w:val="nl-NL"/>
        </w:rPr>
        <w:t>te presenteren;</w:t>
      </w:r>
    </w:p>
    <w:p w14:paraId="20429CEA" w14:textId="69CBB7E0" w:rsidR="00070FE2" w:rsidRPr="00070FE2" w:rsidRDefault="007F16E3"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Pr>
          <w:rFonts w:asciiTheme="minorHAnsi" w:hAnsiTheme="minorHAnsi" w:cs="Open Sans"/>
          <w:lang w:val="nl-NL"/>
        </w:rPr>
        <w:t>EGTS</w:t>
      </w:r>
      <w:r w:rsidRPr="00070FE2" w:rsidDel="007F16E3">
        <w:rPr>
          <w:rFonts w:asciiTheme="minorHAnsi" w:hAnsiTheme="minorHAnsi" w:cs="Open Sans"/>
          <w:lang w:val="nl-NL"/>
        </w:rPr>
        <w:t xml:space="preserve"> </w:t>
      </w:r>
      <w:r w:rsidR="00070FE2" w:rsidRPr="00070FE2">
        <w:rPr>
          <w:rFonts w:asciiTheme="minorHAnsi" w:hAnsiTheme="minorHAnsi" w:cs="Open Sans"/>
          <w:lang w:val="nl-NL"/>
        </w:rPr>
        <w:t>Euregio Maas-Rijn (subsidieverstrekker) onverwijld op de hoogte te stellen als binnen het projectpartnerschap blijkt dat het in het aanvraagformulier beschreven financieringsdoel niet kan worden bereikt.</w:t>
      </w:r>
    </w:p>
    <w:p w14:paraId="368A8278" w14:textId="475A06A8" w:rsidR="00070FE2" w:rsidRPr="00070FE2" w:rsidRDefault="00070FE2" w:rsidP="00F23EB3">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de EFRO-subsidie binnen 15 werkdagen na ontvangst van de betaling door </w:t>
      </w:r>
      <w:r w:rsidR="004E249E">
        <w:rPr>
          <w:rFonts w:asciiTheme="minorHAnsi" w:hAnsiTheme="minorHAnsi" w:cs="Open Sans"/>
          <w:sz w:val="22"/>
          <w:szCs w:val="22"/>
        </w:rPr>
        <w:t xml:space="preserve">de </w:t>
      </w:r>
      <w:r w:rsidR="00C10952">
        <w:rPr>
          <w:rFonts w:asciiTheme="minorHAnsi" w:hAnsiTheme="minorHAnsi" w:cs="Open Sans"/>
          <w:sz w:val="22"/>
          <w:szCs w:val="22"/>
        </w:rPr>
        <w:t>EGTS</w:t>
      </w:r>
      <w:r w:rsidRPr="00070FE2">
        <w:rPr>
          <w:rFonts w:asciiTheme="minorHAnsi" w:hAnsiTheme="minorHAnsi" w:cs="Open Sans"/>
          <w:sz w:val="22"/>
          <w:szCs w:val="22"/>
        </w:rPr>
        <w:t xml:space="preserve"> Euregio Maas-</w:t>
      </w:r>
      <w:r w:rsidR="00C10952">
        <w:rPr>
          <w:rFonts w:asciiTheme="minorHAnsi" w:hAnsiTheme="minorHAnsi" w:cs="Open Sans"/>
          <w:sz w:val="22"/>
          <w:szCs w:val="22"/>
        </w:rPr>
        <w:t>Rijn</w:t>
      </w:r>
      <w:r w:rsidR="00C10952" w:rsidRPr="00070FE2">
        <w:rPr>
          <w:rFonts w:asciiTheme="minorHAnsi" w:hAnsiTheme="minorHAnsi" w:cs="Open Sans"/>
          <w:sz w:val="22"/>
          <w:szCs w:val="22"/>
        </w:rPr>
        <w:t xml:space="preserve"> </w:t>
      </w:r>
      <w:r w:rsidRPr="00070FE2">
        <w:rPr>
          <w:rFonts w:asciiTheme="minorHAnsi" w:hAnsiTheme="minorHAnsi" w:cs="Open Sans"/>
          <w:sz w:val="22"/>
          <w:szCs w:val="22"/>
        </w:rPr>
        <w:t>en na ontvangst van het overzicht per partner van de toegekende subsidiebedragen aan de projectpartners over te maken</w:t>
      </w:r>
      <w:r w:rsidR="004B58AB">
        <w:rPr>
          <w:rFonts w:asciiTheme="minorHAnsi" w:hAnsiTheme="minorHAnsi" w:cs="Open Sans"/>
          <w:sz w:val="22"/>
          <w:szCs w:val="22"/>
        </w:rPr>
        <w:t xml:space="preserve">. </w:t>
      </w:r>
    </w:p>
    <w:p w14:paraId="7ABBF7AD" w14:textId="77777777" w:rsidR="00070FE2" w:rsidRPr="00DC0675" w:rsidRDefault="00070FE2" w:rsidP="00070FE2">
      <w:pPr>
        <w:pStyle w:val="Textkrper-Einzug3"/>
        <w:numPr>
          <w:ilvl w:val="0"/>
          <w:numId w:val="1"/>
        </w:numPr>
        <w:tabs>
          <w:tab w:val="clear" w:pos="720"/>
          <w:tab w:val="num" w:pos="284"/>
        </w:tabs>
        <w:ind w:left="284" w:hanging="284"/>
        <w:rPr>
          <w:rFonts w:asciiTheme="minorHAnsi" w:hAnsiTheme="minorHAnsi" w:cs="Open Sans"/>
          <w:sz w:val="22"/>
          <w:szCs w:val="22"/>
        </w:rPr>
      </w:pPr>
      <w:r w:rsidRPr="00DC0675">
        <w:rPr>
          <w:rFonts w:asciiTheme="minorHAnsi" w:hAnsiTheme="minorHAnsi" w:cs="Open Sans"/>
          <w:sz w:val="22"/>
          <w:szCs w:val="22"/>
        </w:rPr>
        <w:t xml:space="preserve">Ten onrechte ontvangen </w:t>
      </w:r>
      <w:r w:rsidRPr="00F23EB3">
        <w:rPr>
          <w:rFonts w:asciiTheme="minorHAnsi" w:hAnsiTheme="minorHAnsi" w:cs="Open Sans"/>
          <w:i/>
          <w:iCs/>
          <w:sz w:val="22"/>
          <w:szCs w:val="22"/>
        </w:rPr>
        <w:t>bedragen worden door de projectpartners zo spoedig mogelijk, doch uiterlijk binnen 15 dagen na kennisgeving, aan de lead partner terugbetaald.</w:t>
      </w:r>
      <w:r w:rsidRPr="00DC0675">
        <w:rPr>
          <w:rFonts w:asciiTheme="minorHAnsi" w:hAnsiTheme="minorHAnsi" w:cs="Open Sans"/>
          <w:sz w:val="22"/>
          <w:szCs w:val="22"/>
        </w:rPr>
        <w:t xml:space="preserve"> </w:t>
      </w:r>
    </w:p>
    <w:p w14:paraId="2C817EC3" w14:textId="63BE45A7" w:rsidR="00070FE2" w:rsidRPr="00070FE2" w:rsidRDefault="00070FE2" w:rsidP="00994209">
      <w:pPr>
        <w:pStyle w:val="Textkrper-Einzug3"/>
        <w:spacing w:after="120"/>
        <w:ind w:left="284"/>
        <w:rPr>
          <w:highlight w:val="yellow"/>
        </w:rPr>
      </w:pPr>
      <w:r w:rsidRPr="003A0E23">
        <w:rPr>
          <w:rFonts w:asciiTheme="minorHAnsi" w:hAnsiTheme="minorHAnsi" w:cs="Open Sans"/>
          <w:i/>
          <w:iCs/>
          <w:sz w:val="22"/>
          <w:szCs w:val="22"/>
        </w:rPr>
        <w:t xml:space="preserve">De lead partner zorgt ervoor dat alle ten gevolge van een onregelmatigheid ontvangen bedragen onverwijld aan </w:t>
      </w:r>
      <w:r w:rsidR="00CB6172">
        <w:rPr>
          <w:rFonts w:asciiTheme="minorHAnsi" w:hAnsiTheme="minorHAnsi" w:cs="Open Sans"/>
          <w:i/>
          <w:iCs/>
          <w:sz w:val="22"/>
          <w:szCs w:val="22"/>
        </w:rPr>
        <w:t>de</w:t>
      </w:r>
      <w:r w:rsidR="00CB6172" w:rsidRPr="003A0E23">
        <w:rPr>
          <w:rFonts w:asciiTheme="minorHAnsi" w:hAnsiTheme="minorHAnsi" w:cs="Open Sans"/>
          <w:i/>
          <w:iCs/>
          <w:sz w:val="22"/>
          <w:szCs w:val="22"/>
        </w:rPr>
        <w:t xml:space="preserve"> </w:t>
      </w:r>
      <w:r w:rsidR="003A0E23" w:rsidRPr="003A0E23">
        <w:rPr>
          <w:rFonts w:asciiTheme="minorHAnsi" w:hAnsiTheme="minorHAnsi" w:cs="Open Sans"/>
          <w:i/>
          <w:iCs/>
          <w:sz w:val="22"/>
          <w:szCs w:val="22"/>
        </w:rPr>
        <w:t xml:space="preserve">EGTS </w:t>
      </w:r>
      <w:r w:rsidRPr="003A0E23">
        <w:rPr>
          <w:rFonts w:asciiTheme="minorHAnsi" w:hAnsiTheme="minorHAnsi" w:cs="Open Sans"/>
          <w:i/>
          <w:iCs/>
          <w:sz w:val="22"/>
          <w:szCs w:val="22"/>
        </w:rPr>
        <w:t xml:space="preserve">Euregio Maas-Rijn, verantwoordelijk voor de organisatie van </w:t>
      </w:r>
      <w:r w:rsidR="003A0E23" w:rsidRPr="00994209">
        <w:rPr>
          <w:rFonts w:asciiTheme="minorHAnsi" w:hAnsiTheme="minorHAnsi" w:cs="Open Sans"/>
          <w:i/>
          <w:iCs/>
          <w:sz w:val="22"/>
          <w:szCs w:val="22"/>
        </w:rPr>
        <w:t>het Small Project Fund “People to People” Interreg Maas-Rijn (NL-BE-DE)</w:t>
      </w:r>
      <w:r w:rsidRPr="003A0E23">
        <w:rPr>
          <w:rFonts w:asciiTheme="minorHAnsi" w:hAnsiTheme="minorHAnsi" w:cs="Open Sans"/>
          <w:i/>
          <w:iCs/>
          <w:sz w:val="22"/>
          <w:szCs w:val="22"/>
        </w:rPr>
        <w:t>, worden terugbetaald.</w:t>
      </w:r>
    </w:p>
    <w:p w14:paraId="448E4B3D" w14:textId="158303B8" w:rsidR="00070FE2" w:rsidRPr="006C34FE"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alle documenten en belegstukken in verband met dit subsidieproject als originele stukken, als gewaarmerkte kopie van het origineel of op algemeen erkende gegevensdragers (tot de in de subsidiebeschikking vermelde datum) te bewaren en alle technische, administratieve en financiële controles, op basis van documenten en/of controles ter plaatse, door elke instantie die daartoe door het </w:t>
      </w:r>
      <w:r w:rsidR="002A3F9E">
        <w:rPr>
          <w:rFonts w:asciiTheme="minorHAnsi" w:hAnsiTheme="minorHAnsi" w:cs="Open Sans"/>
          <w:sz w:val="22"/>
          <w:szCs w:val="22"/>
        </w:rPr>
        <w:t xml:space="preserve">SPF-management van het ambtelijk bureau van </w:t>
      </w:r>
      <w:r w:rsidR="00CB6172">
        <w:rPr>
          <w:rFonts w:asciiTheme="minorHAnsi" w:hAnsiTheme="minorHAnsi" w:cs="Open Sans"/>
          <w:sz w:val="22"/>
          <w:szCs w:val="22"/>
        </w:rPr>
        <w:t xml:space="preserve">de </w:t>
      </w:r>
      <w:r w:rsidR="002A3F9E">
        <w:rPr>
          <w:rFonts w:asciiTheme="minorHAnsi" w:hAnsiTheme="minorHAnsi" w:cs="Open Sans"/>
          <w:sz w:val="22"/>
          <w:szCs w:val="22"/>
        </w:rPr>
        <w:t>EGTS E</w:t>
      </w:r>
      <w:r w:rsidR="00CB6172">
        <w:rPr>
          <w:rFonts w:asciiTheme="minorHAnsi" w:hAnsiTheme="minorHAnsi" w:cs="Open Sans"/>
          <w:sz w:val="22"/>
          <w:szCs w:val="22"/>
        </w:rPr>
        <w:t xml:space="preserve">uregio </w:t>
      </w:r>
      <w:r w:rsidR="002A3F9E">
        <w:rPr>
          <w:rFonts w:asciiTheme="minorHAnsi" w:hAnsiTheme="minorHAnsi" w:cs="Open Sans"/>
          <w:sz w:val="22"/>
          <w:szCs w:val="22"/>
        </w:rPr>
        <w:t>M</w:t>
      </w:r>
      <w:r w:rsidR="00CB6172">
        <w:rPr>
          <w:rFonts w:asciiTheme="minorHAnsi" w:hAnsiTheme="minorHAnsi" w:cs="Open Sans"/>
          <w:sz w:val="22"/>
          <w:szCs w:val="22"/>
        </w:rPr>
        <w:t>aas-</w:t>
      </w:r>
      <w:r w:rsidR="002A3F9E">
        <w:rPr>
          <w:rFonts w:asciiTheme="minorHAnsi" w:hAnsiTheme="minorHAnsi" w:cs="Open Sans"/>
          <w:sz w:val="22"/>
          <w:szCs w:val="22"/>
        </w:rPr>
        <w:t>R</w:t>
      </w:r>
      <w:r w:rsidR="00CB6172">
        <w:rPr>
          <w:rFonts w:asciiTheme="minorHAnsi" w:hAnsiTheme="minorHAnsi" w:cs="Open Sans"/>
          <w:sz w:val="22"/>
          <w:szCs w:val="22"/>
        </w:rPr>
        <w:t>ijn</w:t>
      </w:r>
      <w:r w:rsidR="002A3F9E">
        <w:rPr>
          <w:rFonts w:asciiTheme="minorHAnsi" w:hAnsiTheme="minorHAnsi" w:cs="Open Sans"/>
          <w:sz w:val="22"/>
          <w:szCs w:val="22"/>
        </w:rPr>
        <w:t xml:space="preserve"> </w:t>
      </w:r>
      <w:r w:rsidRPr="00070FE2">
        <w:rPr>
          <w:rFonts w:asciiTheme="minorHAnsi" w:hAnsiTheme="minorHAnsi" w:cs="Open Sans"/>
          <w:sz w:val="22"/>
          <w:szCs w:val="22"/>
        </w:rPr>
        <w:t>/ het Samenwerkingsprogramma Interreg M</w:t>
      </w:r>
      <w:r w:rsidR="008C35CB">
        <w:rPr>
          <w:rFonts w:asciiTheme="minorHAnsi" w:hAnsiTheme="minorHAnsi" w:cs="Open Sans"/>
          <w:sz w:val="22"/>
          <w:szCs w:val="22"/>
        </w:rPr>
        <w:t>aas-</w:t>
      </w:r>
      <w:r w:rsidRPr="00070FE2">
        <w:rPr>
          <w:rFonts w:asciiTheme="minorHAnsi" w:hAnsiTheme="minorHAnsi" w:cs="Open Sans"/>
          <w:sz w:val="22"/>
          <w:szCs w:val="22"/>
        </w:rPr>
        <w:t>R</w:t>
      </w:r>
      <w:r w:rsidR="008C35CB">
        <w:rPr>
          <w:rFonts w:asciiTheme="minorHAnsi" w:hAnsiTheme="minorHAnsi" w:cs="Open Sans"/>
          <w:sz w:val="22"/>
          <w:szCs w:val="22"/>
        </w:rPr>
        <w:t>ijn</w:t>
      </w:r>
      <w:r w:rsidRPr="00070FE2">
        <w:rPr>
          <w:rFonts w:asciiTheme="minorHAnsi" w:hAnsiTheme="minorHAnsi" w:cs="Open Sans"/>
          <w:sz w:val="22"/>
          <w:szCs w:val="22"/>
        </w:rPr>
        <w:t xml:space="preserve"> is gemachtigd, te aanvaarden.</w:t>
      </w:r>
    </w:p>
    <w:p w14:paraId="21E939B4"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toegekende middelen als ‘goede huisvader’ te beheren en de regels met betrekking tot openbare aanbestedingen </w:t>
      </w:r>
      <w:r w:rsidRPr="00994209">
        <w:rPr>
          <w:rFonts w:asciiTheme="minorHAnsi" w:hAnsiTheme="minorHAnsi" w:cs="Open Sans"/>
          <w:i/>
          <w:iCs/>
          <w:sz w:val="22"/>
          <w:szCs w:val="22"/>
        </w:rPr>
        <w:t>(interne, nationale, Europese en eventuele programmaspecifieke regels)</w:t>
      </w:r>
      <w:r w:rsidRPr="00070FE2">
        <w:rPr>
          <w:rFonts w:asciiTheme="minorHAnsi" w:hAnsiTheme="minorHAnsi" w:cs="Open Sans"/>
          <w:sz w:val="22"/>
          <w:szCs w:val="22"/>
        </w:rPr>
        <w:t xml:space="preserve"> na te leven.</w:t>
      </w:r>
    </w:p>
    <w:p w14:paraId="0B57805E" w14:textId="1CADF92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Europese regelgeving met betrekking tot voorlichting en publiciteit ten aanzien van Europese cofinanciering conform het handboek Communicatie </w:t>
      </w:r>
      <w:r w:rsidR="00D42B95">
        <w:rPr>
          <w:rFonts w:asciiTheme="minorHAnsi" w:hAnsiTheme="minorHAnsi" w:cs="Open Sans"/>
          <w:sz w:val="22"/>
          <w:szCs w:val="22"/>
        </w:rPr>
        <w:t>in het Small Project Fund”</w:t>
      </w:r>
      <w:r w:rsidRPr="00070FE2">
        <w:rPr>
          <w:rFonts w:asciiTheme="minorHAnsi" w:hAnsiTheme="minorHAnsi" w:cs="Open Sans"/>
          <w:sz w:val="22"/>
          <w:szCs w:val="22"/>
        </w:rPr>
        <w:t xml:space="preserve"> na te leven.</w:t>
      </w:r>
    </w:p>
    <w:p w14:paraId="36E43EAF" w14:textId="6E5BE6D3"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verbind mij ertoe om het communautaire beleid inzake milieu en duurzame ontwikkeling</w:t>
      </w:r>
      <w:r w:rsidR="008C68D8" w:rsidRPr="008C68D8">
        <w:rPr>
          <w:rFonts w:asciiTheme="minorHAnsi" w:hAnsiTheme="minorHAnsi" w:cs="Open Sans"/>
          <w:sz w:val="22"/>
          <w:szCs w:val="22"/>
        </w:rPr>
        <w:t>, gendergelijkheid</w:t>
      </w:r>
      <w:r w:rsidR="008C68D8">
        <w:rPr>
          <w:rFonts w:asciiTheme="minorHAnsi" w:hAnsiTheme="minorHAnsi" w:cs="Open Sans"/>
          <w:sz w:val="22"/>
          <w:szCs w:val="22"/>
        </w:rPr>
        <w:t xml:space="preserve"> en</w:t>
      </w:r>
      <w:r w:rsidR="008C68D8" w:rsidRPr="008C68D8">
        <w:rPr>
          <w:rFonts w:asciiTheme="minorHAnsi" w:hAnsiTheme="minorHAnsi" w:cs="Open Sans"/>
          <w:sz w:val="22"/>
          <w:szCs w:val="22"/>
        </w:rPr>
        <w:t xml:space="preserve"> non-discriminatie</w:t>
      </w:r>
      <w:r w:rsidR="008C68D8" w:rsidRPr="008C68D8" w:rsidDel="008C68D8">
        <w:rPr>
          <w:rFonts w:asciiTheme="minorHAnsi" w:hAnsiTheme="minorHAnsi" w:cs="Open Sans"/>
          <w:sz w:val="22"/>
          <w:szCs w:val="22"/>
        </w:rPr>
        <w:t xml:space="preserve"> </w:t>
      </w:r>
      <w:r w:rsidRPr="00070FE2">
        <w:rPr>
          <w:rFonts w:asciiTheme="minorHAnsi" w:hAnsiTheme="minorHAnsi" w:cs="Open Sans"/>
          <w:sz w:val="22"/>
          <w:szCs w:val="22"/>
        </w:rPr>
        <w:t>na te leven.</w:t>
      </w:r>
    </w:p>
    <w:p w14:paraId="6D45A3AD" w14:textId="455D7DC1"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bevestig dat er geen uitgaven in verband met bovengenoemd</w:t>
      </w:r>
      <w:r w:rsidR="00E509BC">
        <w:rPr>
          <w:rFonts w:asciiTheme="minorHAnsi" w:hAnsiTheme="minorHAnsi" w:cs="Open Sans"/>
          <w:sz w:val="22"/>
          <w:szCs w:val="22"/>
        </w:rPr>
        <w:t xml:space="preserve"> Small</w:t>
      </w:r>
      <w:r w:rsidRPr="00070FE2">
        <w:rPr>
          <w:rFonts w:asciiTheme="minorHAnsi" w:hAnsiTheme="minorHAnsi" w:cs="Open Sans"/>
          <w:sz w:val="22"/>
          <w:szCs w:val="22"/>
        </w:rPr>
        <w:t xml:space="preserve"> project zijn, worden of zullen worden gefinancierd door enig ander door de EU gefinancierd programma.</w:t>
      </w:r>
    </w:p>
    <w:p w14:paraId="23A51777"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beschikbaar gestelde financiering niet wordt en niet zal worden gebruikt in het kader van andere Europese projecten.</w:t>
      </w:r>
    </w:p>
    <w:p w14:paraId="0C9986A0" w14:textId="24DD41DA" w:rsidR="00A00DAD" w:rsidRPr="00994209"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verklaar dat de financiering van het goedgekeurde totaalbudget verzekerd is, wat betekent, dat – naast de voorziene EU-subsidie – de financiering met eventuele cofinanciering(en) en toegedeelde eigen middelen geheel ondervangen wordt. </w:t>
      </w:r>
      <w:r w:rsidR="00A00DAD" w:rsidRPr="00994209">
        <w:rPr>
          <w:rFonts w:asciiTheme="minorHAnsi" w:hAnsiTheme="minorHAnsi" w:cs="Open Sans"/>
        </w:rPr>
        <w:br w:type="page"/>
      </w:r>
    </w:p>
    <w:p w14:paraId="5973A758" w14:textId="77777777" w:rsidR="00070FE2" w:rsidRPr="00994209" w:rsidRDefault="00070FE2" w:rsidP="00994209">
      <w:pPr>
        <w:pStyle w:val="Textkrper-Einzug3"/>
        <w:ind w:left="284"/>
        <w:rPr>
          <w:sz w:val="16"/>
          <w:szCs w:val="16"/>
        </w:rPr>
      </w:pPr>
    </w:p>
    <w:p w14:paraId="069BD653"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Hierbij verklaar ik dat "</w:t>
      </w:r>
      <w:r w:rsidRPr="00994209">
        <w:rPr>
          <w:rFonts w:asciiTheme="minorHAnsi" w:hAnsiTheme="minorHAnsi" w:cs="Open Sans"/>
          <w:i/>
          <w:iCs/>
          <w:sz w:val="22"/>
          <w:szCs w:val="22"/>
          <w:highlight w:val="lightGray"/>
        </w:rPr>
        <w:t>naam van de projectpartner</w:t>
      </w:r>
      <w:r w:rsidRPr="00070FE2">
        <w:rPr>
          <w:rFonts w:asciiTheme="minorHAnsi" w:hAnsiTheme="minorHAnsi" w:cs="Open Sans"/>
          <w:sz w:val="22"/>
          <w:szCs w:val="22"/>
        </w:rPr>
        <w:t>" niet in een faillissementsprocedure verwikkeld is, volledige rechtsbevoegdheid bezit, financieel gezond is en dat zijn oprichting en activiteiten in overeenstemming zijn met de desbetreffende nationale wetgeving.</w:t>
      </w:r>
    </w:p>
    <w:p w14:paraId="2379DFA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organisatie die ik vertegenwoordig, aan de fiscale en sociale regelgeving voldoet.</w:t>
      </w:r>
    </w:p>
    <w:p w14:paraId="1586F287" w14:textId="4CC5A960"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kennisgenomen van de gegevensbeschermingsverklaring van </w:t>
      </w:r>
      <w:r w:rsidR="00CB6172">
        <w:rPr>
          <w:rFonts w:asciiTheme="minorHAnsi" w:hAnsiTheme="minorHAnsi" w:cs="Open Sans"/>
          <w:sz w:val="22"/>
          <w:szCs w:val="22"/>
        </w:rPr>
        <w:t xml:space="preserve">de </w:t>
      </w:r>
      <w:r w:rsidR="00812EEA">
        <w:rPr>
          <w:rFonts w:asciiTheme="minorHAnsi" w:hAnsiTheme="minorHAnsi" w:cs="Open Sans"/>
          <w:sz w:val="22"/>
          <w:szCs w:val="22"/>
        </w:rPr>
        <w:t>EGTS</w:t>
      </w:r>
      <w:r w:rsidR="00812EEA" w:rsidRPr="00070FE2">
        <w:rPr>
          <w:rFonts w:asciiTheme="minorHAnsi" w:hAnsiTheme="minorHAnsi" w:cs="Open Sans"/>
          <w:sz w:val="22"/>
          <w:szCs w:val="22"/>
        </w:rPr>
        <w:t xml:space="preserve"> </w:t>
      </w:r>
      <w:r w:rsidRPr="00070FE2">
        <w:rPr>
          <w:rFonts w:asciiTheme="minorHAnsi" w:hAnsiTheme="minorHAnsi" w:cs="Open Sans"/>
          <w:sz w:val="22"/>
          <w:szCs w:val="22"/>
        </w:rPr>
        <w:t>Euregio</w:t>
      </w:r>
      <w:r w:rsidR="00812EEA">
        <w:rPr>
          <w:rFonts w:asciiTheme="minorHAnsi" w:hAnsiTheme="minorHAnsi" w:cs="Open Sans"/>
          <w:sz w:val="22"/>
          <w:szCs w:val="22"/>
        </w:rPr>
        <w:t xml:space="preserve"> </w:t>
      </w:r>
      <w:r w:rsidRPr="00070FE2">
        <w:rPr>
          <w:rFonts w:asciiTheme="minorHAnsi" w:hAnsiTheme="minorHAnsi" w:cs="Open Sans"/>
          <w:sz w:val="22"/>
          <w:szCs w:val="22"/>
        </w:rPr>
        <w:t>Maas</w:t>
      </w:r>
      <w:r w:rsidRPr="00070FE2">
        <w:rPr>
          <w:rFonts w:asciiTheme="minorHAnsi" w:hAnsiTheme="minorHAnsi" w:cs="Open Sans"/>
          <w:sz w:val="22"/>
          <w:szCs w:val="22"/>
        </w:rPr>
        <w:noBreakHyphen/>
        <w:t xml:space="preserve">Rijn en ga akkoord met de verwerking, verzameling en opslag van mijn persoonlijke gegevens door </w:t>
      </w:r>
      <w:r w:rsidR="00CB6172">
        <w:rPr>
          <w:rFonts w:asciiTheme="minorHAnsi" w:hAnsiTheme="minorHAnsi" w:cs="Open Sans"/>
          <w:sz w:val="22"/>
          <w:szCs w:val="22"/>
        </w:rPr>
        <w:t xml:space="preserve">de </w:t>
      </w:r>
      <w:r w:rsidR="00EA069F">
        <w:rPr>
          <w:rFonts w:asciiTheme="minorHAnsi" w:hAnsiTheme="minorHAnsi" w:cs="Open Sans"/>
          <w:sz w:val="22"/>
          <w:szCs w:val="22"/>
        </w:rPr>
        <w:t>EGTS</w:t>
      </w:r>
      <w:r w:rsidR="00EA069F" w:rsidRPr="00070FE2">
        <w:rPr>
          <w:rFonts w:asciiTheme="minorHAnsi" w:hAnsiTheme="minorHAnsi" w:cs="Open Sans"/>
          <w:sz w:val="22"/>
          <w:szCs w:val="22"/>
        </w:rPr>
        <w:t xml:space="preserve"> Euregio</w:t>
      </w:r>
      <w:r w:rsidR="00EA069F">
        <w:rPr>
          <w:rFonts w:asciiTheme="minorHAnsi" w:hAnsiTheme="minorHAnsi" w:cs="Open Sans"/>
          <w:sz w:val="22"/>
          <w:szCs w:val="22"/>
        </w:rPr>
        <w:t xml:space="preserve"> </w:t>
      </w:r>
      <w:r w:rsidR="00EA069F" w:rsidRPr="00070FE2">
        <w:rPr>
          <w:rFonts w:asciiTheme="minorHAnsi" w:hAnsiTheme="minorHAnsi" w:cs="Open Sans"/>
          <w:sz w:val="22"/>
          <w:szCs w:val="22"/>
        </w:rPr>
        <w:t>Maas</w:t>
      </w:r>
      <w:r w:rsidR="00EA069F" w:rsidRPr="00070FE2">
        <w:rPr>
          <w:rFonts w:asciiTheme="minorHAnsi" w:hAnsiTheme="minorHAnsi" w:cs="Open Sans"/>
          <w:sz w:val="22"/>
          <w:szCs w:val="22"/>
        </w:rPr>
        <w:noBreakHyphen/>
        <w:t xml:space="preserve">Rijn </w:t>
      </w:r>
      <w:r w:rsidRPr="00070FE2">
        <w:rPr>
          <w:rFonts w:asciiTheme="minorHAnsi" w:hAnsiTheme="minorHAnsi" w:cs="Open Sans"/>
          <w:sz w:val="22"/>
          <w:szCs w:val="22"/>
        </w:rPr>
        <w:t xml:space="preserve">en haar partnerregio's in het kader van </w:t>
      </w:r>
      <w:r w:rsidR="00EA069F">
        <w:rPr>
          <w:rFonts w:asciiTheme="minorHAnsi" w:hAnsiTheme="minorHAnsi" w:cs="Open Sans"/>
          <w:sz w:val="22"/>
          <w:szCs w:val="22"/>
        </w:rPr>
        <w:t>de Small projects</w:t>
      </w:r>
      <w:r w:rsidRPr="00070FE2">
        <w:rPr>
          <w:rFonts w:asciiTheme="minorHAnsi" w:hAnsiTheme="minorHAnsi" w:cs="Open Sans"/>
          <w:sz w:val="22"/>
          <w:szCs w:val="22"/>
        </w:rPr>
        <w:t>.</w:t>
      </w:r>
    </w:p>
    <w:p w14:paraId="7512D020"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hierbij dat tijdens de looptijd van het project en daarna aan alle criteria met betrekking tot de huidige verordening inzake gegevensbescherming wordt voldaan en dat desgevraagd te allen tijde inzicht in de stukken wordt gegeven.</w:t>
      </w:r>
    </w:p>
    <w:p w14:paraId="6DC74678" w14:textId="77777777" w:rsidR="00070FE2" w:rsidRPr="00070FE2" w:rsidRDefault="00070FE2" w:rsidP="00994209">
      <w:pPr>
        <w:tabs>
          <w:tab w:val="left" w:pos="3261"/>
        </w:tabs>
        <w:spacing w:after="0" w:line="240" w:lineRule="auto"/>
        <w:rPr>
          <w:rFonts w:asciiTheme="minorHAnsi" w:hAnsiTheme="minorHAnsi" w:cs="Open Sans"/>
          <w:lang w:val="nl-NL"/>
        </w:rPr>
      </w:pPr>
      <w:r w:rsidRPr="00070FE2">
        <w:rPr>
          <w:rFonts w:asciiTheme="minorHAnsi" w:hAnsiTheme="minorHAnsi" w:cs="Open Sans"/>
          <w:lang w:val="nl-NL"/>
        </w:rPr>
        <w:t xml:space="preserve">Ter kennisneming: </w:t>
      </w:r>
    </w:p>
    <w:p w14:paraId="10E76AB3" w14:textId="5617B2B4" w:rsidR="00070FE2" w:rsidRPr="00070FE2" w:rsidRDefault="00070FE2" w:rsidP="00070FE2">
      <w:pPr>
        <w:pStyle w:val="Textkrper-Einzug3"/>
        <w:numPr>
          <w:ilvl w:val="0"/>
          <w:numId w:val="1"/>
        </w:numPr>
        <w:tabs>
          <w:tab w:val="clear" w:pos="720"/>
        </w:tabs>
        <w:spacing w:after="120"/>
        <w:ind w:left="567"/>
        <w:rPr>
          <w:rFonts w:asciiTheme="minorHAnsi" w:hAnsiTheme="minorHAnsi" w:cs="Open Sans"/>
          <w:sz w:val="22"/>
          <w:szCs w:val="22"/>
        </w:rPr>
      </w:pPr>
      <w:r w:rsidRPr="00070FE2">
        <w:rPr>
          <w:rFonts w:asciiTheme="minorHAnsi" w:hAnsiTheme="minorHAnsi" w:cs="Open Sans"/>
          <w:sz w:val="22"/>
          <w:szCs w:val="22"/>
        </w:rPr>
        <w:t xml:space="preserve">Elke projectpartner dient de afspraken en voorwaarden in deze overeenkomst na te komen; indien een van de partners zijn verplichtingen niet nakomt, kan de financiering van het gehele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of de betaling van het financieringsbedrag per </w:t>
      </w:r>
      <w:r w:rsidR="00795809">
        <w:rPr>
          <w:rFonts w:asciiTheme="minorHAnsi" w:hAnsiTheme="minorHAnsi" w:cs="Open Sans"/>
          <w:sz w:val="22"/>
          <w:szCs w:val="22"/>
        </w:rPr>
        <w:t>milestone</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in gevaar komen.</w:t>
      </w:r>
    </w:p>
    <w:p w14:paraId="4E57D8E8" w14:textId="6E214E30" w:rsidR="00070FE2" w:rsidRPr="00070FE2" w:rsidRDefault="00070FE2" w:rsidP="00994209">
      <w:pPr>
        <w:pStyle w:val="Textkrper-Einzug3"/>
        <w:numPr>
          <w:ilvl w:val="0"/>
          <w:numId w:val="1"/>
        </w:numPr>
        <w:tabs>
          <w:tab w:val="clear" w:pos="720"/>
        </w:tabs>
        <w:spacing w:after="120"/>
        <w:ind w:left="567"/>
      </w:pPr>
      <w:r w:rsidRPr="00070FE2">
        <w:rPr>
          <w:rFonts w:asciiTheme="minorHAnsi" w:hAnsiTheme="minorHAnsi" w:cs="Open Sans"/>
          <w:sz w:val="22"/>
          <w:szCs w:val="22"/>
        </w:rPr>
        <w:t xml:space="preserve">Elke partner van het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is verantwoordelijk voor de totale door hem/haar gedeclareerde kosten in geval van onregelmatigheden of fraude. Eventuele schade of kosten zullen worden teruggevorderd van de betrokken partner.</w:t>
      </w:r>
    </w:p>
    <w:p w14:paraId="1B292AE1" w14:textId="6C2C88AD" w:rsidR="00070FE2" w:rsidRDefault="00070FE2" w:rsidP="00070FE2">
      <w:pPr>
        <w:tabs>
          <w:tab w:val="left" w:pos="3261"/>
        </w:tabs>
        <w:jc w:val="both"/>
        <w:rPr>
          <w:rFonts w:asciiTheme="minorHAnsi" w:hAnsiTheme="minorHAnsi" w:cs="Open Sans"/>
          <w:lang w:val="nl-NL"/>
        </w:rPr>
      </w:pPr>
      <w:r w:rsidRPr="00070FE2">
        <w:rPr>
          <w:rFonts w:asciiTheme="minorHAnsi" w:hAnsiTheme="minorHAnsi" w:cs="Open Sans"/>
          <w:lang w:val="nl-NL"/>
        </w:rPr>
        <w:t xml:space="preserve">Door ondertekening van </w:t>
      </w:r>
      <w:r w:rsidR="00CB6172">
        <w:rPr>
          <w:rFonts w:asciiTheme="minorHAnsi" w:hAnsiTheme="minorHAnsi" w:cs="Open Sans"/>
          <w:lang w:val="nl-NL"/>
        </w:rPr>
        <w:t>deze engagementsverklaring</w:t>
      </w:r>
      <w:r w:rsidRPr="00070FE2">
        <w:rPr>
          <w:rFonts w:asciiTheme="minorHAnsi" w:hAnsiTheme="minorHAnsi" w:cs="Open Sans"/>
          <w:lang w:val="nl-NL"/>
        </w:rPr>
        <w:t xml:space="preserve"> ga ik, </w:t>
      </w:r>
      <w:r w:rsidRPr="00070FE2">
        <w:rPr>
          <w:rFonts w:asciiTheme="minorHAnsi" w:hAnsiTheme="minorHAnsi" w:cs="Open Sans"/>
          <w:highlight w:val="lightGray"/>
          <w:lang w:val="nl-NL"/>
        </w:rPr>
        <w:t>naam + voornaam van de wettelijke vertegenwoordiger</w:t>
      </w:r>
      <w:r w:rsidRPr="00070FE2">
        <w:rPr>
          <w:rFonts w:asciiTheme="minorHAnsi" w:hAnsiTheme="minorHAnsi" w:cs="Open Sans"/>
          <w:lang w:val="nl-NL"/>
        </w:rPr>
        <w:t>, - als hoofdpartner van de subsidieaanvraag "</w:t>
      </w:r>
      <w:r w:rsidRPr="00070FE2">
        <w:rPr>
          <w:rFonts w:asciiTheme="minorHAnsi" w:hAnsiTheme="minorHAnsi" w:cs="Open Sans"/>
          <w:highlight w:val="lightGray"/>
          <w:lang w:val="nl-NL"/>
        </w:rPr>
        <w:t xml:space="preserve">Naam van </w:t>
      </w:r>
      <w:r w:rsidRPr="00DD34C2">
        <w:rPr>
          <w:rFonts w:asciiTheme="minorHAnsi" w:hAnsiTheme="minorHAnsi" w:cs="Open Sans"/>
          <w:highlight w:val="lightGray"/>
          <w:lang w:val="nl-NL"/>
        </w:rPr>
        <w:t xml:space="preserve">het </w:t>
      </w:r>
      <w:r w:rsidR="00DD34C2" w:rsidRPr="00994209">
        <w:rPr>
          <w:rFonts w:asciiTheme="minorHAnsi" w:hAnsiTheme="minorHAnsi" w:cs="Open Sans"/>
          <w:highlight w:val="lightGray"/>
          <w:lang w:val="nl-NL"/>
        </w:rPr>
        <w:t>Small project</w:t>
      </w:r>
      <w:r w:rsidRPr="00070FE2">
        <w:rPr>
          <w:rFonts w:asciiTheme="minorHAnsi" w:hAnsiTheme="minorHAnsi" w:cs="Open Sans"/>
          <w:lang w:val="nl-NL"/>
        </w:rPr>
        <w:t xml:space="preserve">" </w:t>
      </w:r>
      <w:r w:rsidR="00170FBA" w:rsidRPr="00070FE2">
        <w:rPr>
          <w:rFonts w:asciiTheme="minorHAnsi" w:hAnsiTheme="minorHAnsi" w:cs="Open Sans"/>
          <w:lang w:val="nl-NL"/>
        </w:rPr>
        <w:t xml:space="preserve">akkoord </w:t>
      </w:r>
      <w:r w:rsidR="00E77983" w:rsidRPr="00070FE2">
        <w:rPr>
          <w:rFonts w:asciiTheme="minorHAnsi" w:hAnsiTheme="minorHAnsi" w:cs="Open Sans"/>
          <w:lang w:val="nl-NL"/>
        </w:rPr>
        <w:t xml:space="preserve">met deze verplichtingen </w:t>
      </w:r>
      <w:r w:rsidRPr="00070FE2">
        <w:rPr>
          <w:rFonts w:asciiTheme="minorHAnsi" w:hAnsiTheme="minorHAnsi" w:cs="Open Sans"/>
          <w:lang w:val="nl-NL"/>
        </w:rPr>
        <w:t>en verbind ik mij ertoe deze na te leven</w:t>
      </w:r>
      <w:r w:rsidR="00CB6172">
        <w:rPr>
          <w:rFonts w:asciiTheme="minorHAnsi" w:hAnsiTheme="minorHAnsi" w:cs="Open Sans"/>
          <w:lang w:val="nl-NL"/>
        </w:rPr>
        <w:t xml:space="preserve">, en dit </w:t>
      </w:r>
      <w:r w:rsidR="00CB6172" w:rsidRPr="00CB6172">
        <w:rPr>
          <w:rFonts w:asciiTheme="minorHAnsi" w:hAnsiTheme="minorHAnsi" w:cs="Open Sans"/>
          <w:lang w:val="nl-NL"/>
        </w:rPr>
        <w:t xml:space="preserve">voor de in het aanvraagformulier en, indien van toepassing, </w:t>
      </w:r>
      <w:r w:rsidR="00CB6172">
        <w:rPr>
          <w:rFonts w:asciiTheme="minorHAnsi" w:hAnsiTheme="minorHAnsi" w:cs="Open Sans"/>
          <w:lang w:val="nl-NL"/>
        </w:rPr>
        <w:t xml:space="preserve">in de </w:t>
      </w:r>
      <w:r w:rsidR="00CB6172" w:rsidRPr="00CB6172">
        <w:rPr>
          <w:rFonts w:asciiTheme="minorHAnsi" w:hAnsiTheme="minorHAnsi" w:cs="Open Sans"/>
          <w:lang w:val="nl-NL"/>
        </w:rPr>
        <w:t>subsidiebeschikking</w:t>
      </w:r>
      <w:r w:rsidR="00160955">
        <w:rPr>
          <w:rFonts w:asciiTheme="minorHAnsi" w:hAnsiTheme="minorHAnsi" w:cs="Open Sans"/>
          <w:lang w:val="nl-NL"/>
        </w:rPr>
        <w:t>,</w:t>
      </w:r>
      <w:r w:rsidR="00CB6172" w:rsidRPr="00CB6172">
        <w:rPr>
          <w:rFonts w:asciiTheme="minorHAnsi" w:hAnsiTheme="minorHAnsi" w:cs="Open Sans"/>
          <w:lang w:val="nl-NL"/>
        </w:rPr>
        <w:t xml:space="preserve"> aangegeven duur, </w:t>
      </w:r>
      <w:r w:rsidR="005961A2">
        <w:rPr>
          <w:rFonts w:asciiTheme="minorHAnsi" w:hAnsiTheme="minorHAnsi" w:cs="Open Sans"/>
          <w:lang w:val="nl-NL"/>
        </w:rPr>
        <w:t>uitvoeringsbewijzen</w:t>
      </w:r>
      <w:r w:rsidR="00CB6172" w:rsidRPr="00CB6172">
        <w:rPr>
          <w:rFonts w:asciiTheme="minorHAnsi" w:hAnsiTheme="minorHAnsi" w:cs="Open Sans"/>
          <w:lang w:val="nl-NL"/>
        </w:rPr>
        <w:t xml:space="preserve"> en vaste bedragen per milestone</w:t>
      </w:r>
      <w:r w:rsidR="005961A2">
        <w:rPr>
          <w:rFonts w:asciiTheme="minorHAnsi" w:hAnsiTheme="minorHAnsi" w:cs="Open Sans"/>
          <w:lang w:val="nl-NL"/>
        </w:rPr>
        <w:t>.</w:t>
      </w:r>
    </w:p>
    <w:p w14:paraId="7EC1761B" w14:textId="77777777" w:rsidR="00CB6172" w:rsidRDefault="00CB6172" w:rsidP="00070FE2">
      <w:pPr>
        <w:tabs>
          <w:tab w:val="left" w:pos="3261"/>
        </w:tabs>
        <w:jc w:val="both"/>
        <w:rPr>
          <w:rFonts w:asciiTheme="minorHAnsi" w:hAnsiTheme="minorHAnsi" w:cs="Open Sans"/>
          <w:lang w:val="nl-NL"/>
        </w:rPr>
      </w:pPr>
    </w:p>
    <w:p w14:paraId="3862AA5F" w14:textId="77777777" w:rsidR="00070FE2" w:rsidRPr="00070FE2" w:rsidRDefault="00070FE2" w:rsidP="00070FE2">
      <w:pPr>
        <w:tabs>
          <w:tab w:val="left" w:pos="3261"/>
        </w:tabs>
        <w:rPr>
          <w:rFonts w:asciiTheme="minorHAnsi" w:hAnsiTheme="minorHAnsi" w:cs="Open Sans"/>
          <w:lang w:val="nl-NL"/>
        </w:rPr>
      </w:pPr>
    </w:p>
    <w:p w14:paraId="3C2EE04B" w14:textId="77777777" w:rsidR="00070FE2" w:rsidRPr="00070FE2" w:rsidRDefault="00070FE2" w:rsidP="00070FE2">
      <w:pPr>
        <w:tabs>
          <w:tab w:val="left" w:pos="3261"/>
          <w:tab w:val="center" w:pos="4536"/>
          <w:tab w:val="right" w:pos="9070"/>
        </w:tabs>
        <w:rPr>
          <w:rFonts w:asciiTheme="minorHAnsi" w:hAnsiTheme="minorHAnsi" w:cs="Open Sans"/>
          <w:lang w:val="nl-NL"/>
        </w:rPr>
      </w:pPr>
      <w:r w:rsidRPr="00070FE2">
        <w:rPr>
          <w:rFonts w:asciiTheme="minorHAnsi" w:hAnsiTheme="minorHAnsi" w:cs="Open Sans"/>
          <w:lang w:val="nl-NL"/>
        </w:rPr>
        <w:t xml:space="preserve">Stempel </w:t>
      </w:r>
      <w:r w:rsidRPr="00070FE2">
        <w:rPr>
          <w:rFonts w:asciiTheme="minorHAnsi" w:hAnsiTheme="minorHAnsi" w:cs="Open Sans"/>
          <w:lang w:val="nl-NL"/>
        </w:rPr>
        <w:tab/>
      </w:r>
      <w:r w:rsidRPr="00070FE2">
        <w:rPr>
          <w:rFonts w:asciiTheme="minorHAnsi" w:hAnsiTheme="minorHAnsi" w:cs="Open Sans"/>
          <w:lang w:val="nl-NL"/>
        </w:rPr>
        <w:tab/>
        <w:t>Handtekening</w:t>
      </w:r>
      <w:r w:rsidRPr="00070FE2">
        <w:rPr>
          <w:rFonts w:asciiTheme="minorHAnsi" w:hAnsiTheme="minorHAnsi" w:cs="Open Sans"/>
          <w:lang w:val="nl-NL"/>
        </w:rPr>
        <w:tab/>
      </w:r>
      <w:r w:rsidRPr="00994209">
        <w:rPr>
          <w:rFonts w:asciiTheme="minorHAnsi" w:hAnsiTheme="minorHAnsi" w:cs="Open Sans"/>
          <w:highlight w:val="lightGray"/>
          <w:lang w:val="nl-NL"/>
        </w:rPr>
        <w:t>Naam, voornaam</w:t>
      </w:r>
      <w:r w:rsidRPr="00070FE2">
        <w:rPr>
          <w:rFonts w:asciiTheme="minorHAnsi" w:hAnsiTheme="minorHAnsi" w:cs="Open Sans"/>
          <w:lang w:val="nl-NL"/>
        </w:rPr>
        <w:t xml:space="preserve"> en</w:t>
      </w:r>
    </w:p>
    <w:p w14:paraId="6D5F78A8" w14:textId="77777777" w:rsidR="00070FE2" w:rsidRPr="00070FE2" w:rsidRDefault="00070FE2" w:rsidP="00070FE2">
      <w:pPr>
        <w:tabs>
          <w:tab w:val="left" w:pos="3261"/>
          <w:tab w:val="right" w:pos="9070"/>
        </w:tabs>
        <w:rPr>
          <w:rFonts w:asciiTheme="minorHAnsi" w:hAnsiTheme="minorHAnsi" w:cs="Open Sans"/>
          <w:lang w:val="nl-NL"/>
        </w:rPr>
      </w:pPr>
      <w:r w:rsidRPr="00070FE2">
        <w:rPr>
          <w:rFonts w:asciiTheme="minorHAnsi" w:hAnsiTheme="minorHAnsi" w:cs="Open Sans"/>
          <w:lang w:val="nl-NL"/>
        </w:rPr>
        <w:tab/>
      </w:r>
      <w:r w:rsidRPr="00070FE2">
        <w:rPr>
          <w:rFonts w:asciiTheme="minorHAnsi" w:hAnsiTheme="minorHAnsi" w:cs="Open Sans"/>
          <w:lang w:val="nl-NL"/>
        </w:rPr>
        <w:tab/>
      </w:r>
      <w:r w:rsidRPr="00994209">
        <w:rPr>
          <w:rFonts w:asciiTheme="minorHAnsi" w:hAnsiTheme="minorHAnsi" w:cs="Open Sans"/>
          <w:highlight w:val="lightGray"/>
          <w:lang w:val="nl-NL"/>
        </w:rPr>
        <w:t>functie ondertekenaar</w:t>
      </w:r>
    </w:p>
    <w:p w14:paraId="02A4B5F4"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3E4FAEE"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27B332A"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4B668D4B"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384745ED"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21526A38" w14:textId="77777777" w:rsidR="00070FE2" w:rsidRPr="00070FE2" w:rsidRDefault="00070FE2" w:rsidP="00070FE2">
      <w:pPr>
        <w:pStyle w:val="Arnold"/>
        <w:tabs>
          <w:tab w:val="left" w:pos="4678"/>
        </w:tabs>
        <w:spacing w:line="240" w:lineRule="auto"/>
        <w:rPr>
          <w:rFonts w:asciiTheme="minorHAnsi" w:hAnsiTheme="minorHAnsi"/>
          <w:b/>
          <w:bCs/>
          <w:sz w:val="22"/>
          <w:szCs w:val="22"/>
        </w:rPr>
      </w:pPr>
      <w:r w:rsidRPr="00070FE2">
        <w:rPr>
          <w:rFonts w:asciiTheme="minorHAnsi" w:hAnsiTheme="minorHAnsi" w:cs="Open Sans"/>
          <w:color w:val="auto"/>
          <w:spacing w:val="0"/>
          <w:sz w:val="22"/>
          <w:szCs w:val="22"/>
          <w:lang w:val="nl-NL"/>
        </w:rPr>
        <w:t>Datum: _______________________</w:t>
      </w:r>
      <w:r w:rsidRPr="00070FE2">
        <w:rPr>
          <w:rFonts w:asciiTheme="minorHAnsi" w:hAnsiTheme="minorHAnsi" w:cs="Open Sans"/>
          <w:color w:val="auto"/>
          <w:spacing w:val="0"/>
          <w:sz w:val="22"/>
          <w:szCs w:val="22"/>
          <w:lang w:val="nl-NL"/>
        </w:rPr>
        <w:tab/>
        <w:t>Plaats: ________________________</w:t>
      </w:r>
    </w:p>
    <w:p w14:paraId="0E99ECAC" w14:textId="77777777" w:rsidR="00070FE2" w:rsidRPr="00070FE2" w:rsidRDefault="00070FE2">
      <w:pPr>
        <w:rPr>
          <w:rFonts w:asciiTheme="minorHAnsi" w:hAnsiTheme="minorHAnsi"/>
          <w:lang w:val="fr-BE"/>
        </w:rPr>
      </w:pPr>
    </w:p>
    <w:sectPr w:rsidR="00070FE2" w:rsidRPr="00070FE2" w:rsidSect="001E0AE5">
      <w:headerReference w:type="default" r:id="rId10"/>
      <w:footerReference w:type="default" r:id="rId11"/>
      <w:pgSz w:w="11906" w:h="16838"/>
      <w:pgMar w:top="1417" w:right="1417" w:bottom="993"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206E2" w14:textId="77777777" w:rsidR="00406A08" w:rsidRDefault="00406A08">
      <w:pPr>
        <w:spacing w:after="0" w:line="240" w:lineRule="auto"/>
      </w:pPr>
      <w:r>
        <w:separator/>
      </w:r>
    </w:p>
  </w:endnote>
  <w:endnote w:type="continuationSeparator" w:id="0">
    <w:p w14:paraId="1FF535F4" w14:textId="77777777" w:rsidR="00406A08" w:rsidRDefault="0040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1C66AF40" w:rsidR="009F3919" w:rsidRDefault="009F3919">
    <w:pPr>
      <w:tabs>
        <w:tab w:val="left" w:pos="6663"/>
      </w:tabs>
      <w:spacing w:after="0"/>
    </w:pPr>
    <w:r w:rsidRPr="00994209">
      <w:rPr>
        <w:rFonts w:asciiTheme="minorHAnsi" w:hAnsiTheme="minorHAnsi"/>
        <w:noProof/>
        <w:sz w:val="16"/>
        <w:szCs w:val="16"/>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1336027396"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sidRPr="00994209">
      <w:rPr>
        <w:rFonts w:asciiTheme="minorHAnsi" w:hAnsiTheme="minorHAnsi"/>
        <w:noProof/>
        <w:sz w:val="16"/>
        <w:szCs w:val="16"/>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683852108"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sidRPr="00994209">
      <w:rPr>
        <w:rFonts w:asciiTheme="minorHAnsi" w:hAnsiTheme="minorHAnsi"/>
        <w:noProof/>
        <w:sz w:val="16"/>
        <w:szCs w:val="16"/>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sidRPr="00994209">
      <w:rPr>
        <w:rFonts w:asciiTheme="minorHAnsi" w:hAnsiTheme="minorHAnsi"/>
        <w:noProof/>
        <w:sz w:val="16"/>
        <w:szCs w:val="16"/>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797935769"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0D1BC7" w:rsidRPr="00994209">
      <w:rPr>
        <w:rFonts w:asciiTheme="minorHAnsi" w:hAnsiTheme="minorHAnsi"/>
        <w:noProof/>
        <w:sz w:val="16"/>
        <w:szCs w:val="16"/>
        <w:lang w:eastAsia="nl-NL"/>
      </w:rPr>
      <w:t>Versie</w:t>
    </w:r>
    <w:r w:rsidR="000D1BC7">
      <w:rPr>
        <w:rFonts w:ascii="Aptos Display" w:hAnsi="Aptos Display"/>
        <w:sz w:val="16"/>
        <w:szCs w:val="16"/>
        <w:lang w:val="en-US"/>
      </w:rPr>
      <w:t xml:space="preserve"> </w:t>
    </w:r>
    <w:r>
      <w:rPr>
        <w:rFonts w:ascii="Aptos Display" w:hAnsi="Aptos Display"/>
        <w:sz w:val="16"/>
        <w:szCs w:val="16"/>
        <w:lang w:val="en-US"/>
      </w:rPr>
      <w:t>2024-1</w:t>
    </w:r>
    <w:r w:rsidR="00502D04">
      <w:rPr>
        <w:rFonts w:ascii="Aptos Display" w:hAnsi="Aptos Display"/>
        <w:sz w:val="16"/>
        <w:szCs w:val="16"/>
        <w:lang w:val="en-US"/>
      </w:rPr>
      <w:t>1-20</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502D04">
      <w:rPr>
        <w:sz w:val="18"/>
        <w:szCs w:val="18"/>
      </w:rPr>
      <w:t>/</w:t>
    </w:r>
    <w:r w:rsidR="000D1BC7">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C16E5" w14:textId="77777777" w:rsidR="00406A08" w:rsidRDefault="00406A08">
      <w:pPr>
        <w:spacing w:after="0" w:line="240" w:lineRule="auto"/>
      </w:pPr>
      <w:r>
        <w:rPr>
          <w:color w:val="000000"/>
        </w:rPr>
        <w:separator/>
      </w:r>
    </w:p>
  </w:footnote>
  <w:footnote w:type="continuationSeparator" w:id="0">
    <w:p w14:paraId="77E6E49C" w14:textId="77777777" w:rsidR="00406A08" w:rsidRDefault="0040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7FF4499C" w:rsidR="009F3919" w:rsidRPr="0001536E" w:rsidRDefault="0001536E">
    <w:pPr>
      <w:spacing w:after="0" w:line="240" w:lineRule="auto"/>
      <w:jc w:val="center"/>
      <w:rPr>
        <w:lang w:val="en-US"/>
      </w:rPr>
    </w:pPr>
    <w:r>
      <w:rPr>
        <w:noProof/>
        <w:lang w:val="en-US"/>
      </w:rPr>
      <w:drawing>
        <wp:anchor distT="0" distB="0" distL="114300" distR="114300" simplePos="0" relativeHeight="251668480" behindDoc="0" locked="0" layoutInCell="1" allowOverlap="1" wp14:anchorId="13CA7C0C" wp14:editId="24CB9648">
          <wp:simplePos x="0" y="0"/>
          <wp:positionH relativeFrom="margin">
            <wp:posOffset>4599296</wp:posOffset>
          </wp:positionH>
          <wp:positionV relativeFrom="paragraph">
            <wp:posOffset>-151139</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7C005C7A">
          <wp:simplePos x="0" y="0"/>
          <wp:positionH relativeFrom="page">
            <wp:align>left</wp:align>
          </wp:positionH>
          <wp:positionV relativeFrom="page">
            <wp:posOffset>6025</wp:posOffset>
          </wp:positionV>
          <wp:extent cx="2285094" cy="1132402"/>
          <wp:effectExtent l="0" t="0" r="906" b="10598"/>
          <wp:wrapNone/>
          <wp:docPr id="132850386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Pr>
        <w:rFonts w:ascii="Aptos Display" w:hAnsi="Aptos Display"/>
        <w:b/>
        <w:bCs/>
        <w:color w:val="215E99"/>
        <w:sz w:val="36"/>
        <w:szCs w:val="36"/>
        <w:lang w:val="en-US"/>
      </w:rPr>
      <w:t>SPF “People to People”</w:t>
    </w:r>
  </w:p>
  <w:p w14:paraId="0FAF7F2B" w14:textId="6260D3E1" w:rsidR="009F3919" w:rsidRDefault="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r w:rsidR="0001536E" w:rsidRPr="0001536E">
      <w:rPr>
        <w:noProof/>
        <w:lang w:val="en-US"/>
      </w:rPr>
      <w:t xml:space="preserve"> </w:t>
    </w:r>
  </w:p>
  <w:bookmarkEnd w:id="1"/>
  <w:p w14:paraId="0FAF7F2D" w14:textId="7F3B4757" w:rsidR="009F3919" w:rsidRDefault="00277556" w:rsidP="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277556">
      <w:rPr>
        <w:rFonts w:ascii="Aptos Display" w:hAnsi="Aptos Display"/>
        <w:b/>
        <w:bCs/>
        <w:color w:val="215E99"/>
        <w:sz w:val="28"/>
        <w:szCs w:val="28"/>
        <w:highlight w:val="lightGray"/>
        <w:lang w:val="en-US"/>
      </w:rPr>
      <w:t>Projectnaam</w:t>
    </w:r>
    <w:proofErr w:type="spellEnd"/>
    <w:r>
      <w:rPr>
        <w:rFonts w:ascii="Aptos Display" w:hAnsi="Aptos Display"/>
        <w:b/>
        <w:bCs/>
        <w:color w:val="215E99"/>
        <w:sz w:val="28"/>
        <w:szCs w:val="28"/>
        <w:lang w:val="en-US"/>
      </w:rPr>
      <w:t>”</w:t>
    </w:r>
  </w:p>
  <w:p w14:paraId="23B48F30" w14:textId="77777777" w:rsidR="00277556" w:rsidRDefault="00277556" w:rsidP="00277556">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C4E40144"/>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 w15:restartNumberingAfterBreak="0">
    <w:nsid w:val="11EF1F03"/>
    <w:multiLevelType w:val="multilevel"/>
    <w:tmpl w:val="F4CCD268"/>
    <w:lvl w:ilvl="0">
      <w:start w:val="1"/>
      <w:numFmt w:val="lowerLetter"/>
      <w:lvlText w:val="%1)"/>
      <w:lvlJc w:val="left"/>
      <w:pPr>
        <w:tabs>
          <w:tab w:val="num" w:pos="720"/>
        </w:tabs>
        <w:ind w:left="720" w:hanging="360"/>
      </w:pPr>
      <w:rPr>
        <w:rFonts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num w:numId="1" w16cid:durableId="1206678911">
    <w:abstractNumId w:val="0"/>
  </w:num>
  <w:num w:numId="2" w16cid:durableId="255237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Fickers">
    <w15:presenceInfo w15:providerId="AD" w15:userId="S::SonjaFickers@euregio-mr.eu::3eb89b56-7c61-40b9-b74d-ae0f9c811a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01C1"/>
    <w:rsid w:val="00011480"/>
    <w:rsid w:val="0001536E"/>
    <w:rsid w:val="00031042"/>
    <w:rsid w:val="00053623"/>
    <w:rsid w:val="00070FE2"/>
    <w:rsid w:val="00087299"/>
    <w:rsid w:val="00092D40"/>
    <w:rsid w:val="000A4A1C"/>
    <w:rsid w:val="000D1BC7"/>
    <w:rsid w:val="00136079"/>
    <w:rsid w:val="00160955"/>
    <w:rsid w:val="001669DF"/>
    <w:rsid w:val="00170FBA"/>
    <w:rsid w:val="001E0AE5"/>
    <w:rsid w:val="00200BC6"/>
    <w:rsid w:val="00277556"/>
    <w:rsid w:val="002A3F9E"/>
    <w:rsid w:val="002A7E3B"/>
    <w:rsid w:val="002F0B35"/>
    <w:rsid w:val="00316DF8"/>
    <w:rsid w:val="003A0E23"/>
    <w:rsid w:val="00406A08"/>
    <w:rsid w:val="004167CE"/>
    <w:rsid w:val="00416AED"/>
    <w:rsid w:val="00425805"/>
    <w:rsid w:val="004B58AB"/>
    <w:rsid w:val="004E249E"/>
    <w:rsid w:val="00502D04"/>
    <w:rsid w:val="0052205C"/>
    <w:rsid w:val="00541050"/>
    <w:rsid w:val="00567BF7"/>
    <w:rsid w:val="005961A2"/>
    <w:rsid w:val="005A06B7"/>
    <w:rsid w:val="005A63DB"/>
    <w:rsid w:val="005B672D"/>
    <w:rsid w:val="005E4083"/>
    <w:rsid w:val="00630033"/>
    <w:rsid w:val="00631E6F"/>
    <w:rsid w:val="00666E01"/>
    <w:rsid w:val="006C1FEC"/>
    <w:rsid w:val="006C34FE"/>
    <w:rsid w:val="006E42CD"/>
    <w:rsid w:val="006E6F52"/>
    <w:rsid w:val="00700611"/>
    <w:rsid w:val="00701EB7"/>
    <w:rsid w:val="00706BED"/>
    <w:rsid w:val="00731014"/>
    <w:rsid w:val="00741BE3"/>
    <w:rsid w:val="00774200"/>
    <w:rsid w:val="00795809"/>
    <w:rsid w:val="007F158C"/>
    <w:rsid w:val="007F16E3"/>
    <w:rsid w:val="00802824"/>
    <w:rsid w:val="00812EEA"/>
    <w:rsid w:val="00855922"/>
    <w:rsid w:val="008607FD"/>
    <w:rsid w:val="00883892"/>
    <w:rsid w:val="008B189D"/>
    <w:rsid w:val="008C35CB"/>
    <w:rsid w:val="008C68D8"/>
    <w:rsid w:val="00994209"/>
    <w:rsid w:val="009A1642"/>
    <w:rsid w:val="009F3919"/>
    <w:rsid w:val="009F46ED"/>
    <w:rsid w:val="00A00DAD"/>
    <w:rsid w:val="00A3142D"/>
    <w:rsid w:val="00A37F28"/>
    <w:rsid w:val="00A720EF"/>
    <w:rsid w:val="00AB78AE"/>
    <w:rsid w:val="00B052AA"/>
    <w:rsid w:val="00B0550B"/>
    <w:rsid w:val="00B055E4"/>
    <w:rsid w:val="00B34AD4"/>
    <w:rsid w:val="00B4082A"/>
    <w:rsid w:val="00B70361"/>
    <w:rsid w:val="00B773A9"/>
    <w:rsid w:val="00BB58B6"/>
    <w:rsid w:val="00C0072C"/>
    <w:rsid w:val="00C10952"/>
    <w:rsid w:val="00C26659"/>
    <w:rsid w:val="00C70CB5"/>
    <w:rsid w:val="00C84E3C"/>
    <w:rsid w:val="00CB0DCA"/>
    <w:rsid w:val="00CB6172"/>
    <w:rsid w:val="00D10013"/>
    <w:rsid w:val="00D42B95"/>
    <w:rsid w:val="00D57D2A"/>
    <w:rsid w:val="00DC0675"/>
    <w:rsid w:val="00DD34C2"/>
    <w:rsid w:val="00DE296D"/>
    <w:rsid w:val="00E0605D"/>
    <w:rsid w:val="00E509BC"/>
    <w:rsid w:val="00E77983"/>
    <w:rsid w:val="00EA069F"/>
    <w:rsid w:val="00EF61C4"/>
    <w:rsid w:val="00F23EB3"/>
    <w:rsid w:val="00F71216"/>
    <w:rsid w:val="00F84868"/>
    <w:rsid w:val="00F8660E"/>
    <w:rsid w:val="00FF5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070FE2"/>
    <w:pPr>
      <w:suppressAutoHyphens w:val="0"/>
      <w:autoSpaceDN/>
      <w:spacing w:after="0" w:line="240" w:lineRule="auto"/>
      <w:jc w:val="both"/>
    </w:pPr>
    <w:rPr>
      <w:rFonts w:ascii="Times New Roman" w:eastAsia="Times New Roman" w:hAnsi="Times New Roman"/>
      <w:snapToGrid w:val="0"/>
      <w:kern w:val="0"/>
      <w:sz w:val="24"/>
      <w:szCs w:val="24"/>
      <w:lang w:val="fr-FR" w:eastAsia="nl-NL"/>
    </w:rPr>
  </w:style>
  <w:style w:type="character" w:customStyle="1" w:styleId="TextkrperZchn">
    <w:name w:val="Textkörper Zchn"/>
    <w:basedOn w:val="Absatz-Standardschriftart"/>
    <w:link w:val="Textkrper"/>
    <w:rsid w:val="00070FE2"/>
    <w:rPr>
      <w:rFonts w:ascii="Times New Roman" w:eastAsia="Times New Roman" w:hAnsi="Times New Roman"/>
      <w:snapToGrid w:val="0"/>
      <w:kern w:val="0"/>
      <w:lang w:val="fr-FR" w:eastAsia="nl-NL"/>
    </w:rPr>
  </w:style>
  <w:style w:type="paragraph" w:styleId="Textkrper-Zeileneinzug">
    <w:name w:val="Body Text Indent"/>
    <w:basedOn w:val="Standard"/>
    <w:link w:val="Textkrper-ZeileneinzugZchn"/>
    <w:rsid w:val="00070FE2"/>
    <w:pPr>
      <w:widowControl w:val="0"/>
      <w:suppressAutoHyphens w:val="0"/>
      <w:autoSpaceDN/>
      <w:spacing w:after="0" w:line="240" w:lineRule="auto"/>
      <w:ind w:right="-1368"/>
    </w:pPr>
    <w:rPr>
      <w:rFonts w:ascii="Times New Roman" w:eastAsia="Times New Roman" w:hAnsi="Times New Roman"/>
      <w:kern w:val="0"/>
      <w:sz w:val="24"/>
      <w:szCs w:val="24"/>
      <w:lang w:val="fr-FR" w:eastAsia="nl-NL"/>
    </w:rPr>
  </w:style>
  <w:style w:type="character" w:customStyle="1" w:styleId="Textkrper-ZeileneinzugZchn">
    <w:name w:val="Textkörper-Zeileneinzug Zchn"/>
    <w:basedOn w:val="Absatz-Standardschriftart"/>
    <w:link w:val="Textkrper-Zeileneinzug"/>
    <w:rsid w:val="00070FE2"/>
    <w:rPr>
      <w:rFonts w:ascii="Times New Roman" w:eastAsia="Times New Roman" w:hAnsi="Times New Roman"/>
      <w:kern w:val="0"/>
      <w:lang w:val="fr-FR" w:eastAsia="nl-NL"/>
    </w:rPr>
  </w:style>
  <w:style w:type="paragraph" w:styleId="Textkrper-Einzug3">
    <w:name w:val="Body Text Indent 3"/>
    <w:basedOn w:val="Standard"/>
    <w:link w:val="Textkrper-Einzug3Zchn"/>
    <w:rsid w:val="00070FE2"/>
    <w:pPr>
      <w:suppressAutoHyphens w:val="0"/>
      <w:autoSpaceDN/>
      <w:spacing w:after="0" w:line="240" w:lineRule="auto"/>
      <w:ind w:left="426"/>
      <w:jc w:val="both"/>
    </w:pPr>
    <w:rPr>
      <w:rFonts w:ascii="Times New Roman" w:eastAsia="Times New Roman" w:hAnsi="Times New Roman"/>
      <w:snapToGrid w:val="0"/>
      <w:kern w:val="0"/>
      <w:sz w:val="24"/>
      <w:szCs w:val="24"/>
      <w:lang w:val="nl-NL" w:eastAsia="nl-NL"/>
    </w:rPr>
  </w:style>
  <w:style w:type="character" w:customStyle="1" w:styleId="Textkrper-Einzug3Zchn">
    <w:name w:val="Textkörper-Einzug 3 Zchn"/>
    <w:basedOn w:val="Absatz-Standardschriftart"/>
    <w:link w:val="Textkrper-Einzug3"/>
    <w:rsid w:val="00070FE2"/>
    <w:rPr>
      <w:rFonts w:ascii="Times New Roman" w:eastAsia="Times New Roman" w:hAnsi="Times New Roman"/>
      <w:snapToGrid w:val="0"/>
      <w:kern w:val="0"/>
      <w:lang w:val="nl-NL" w:eastAsia="nl-NL"/>
    </w:rPr>
  </w:style>
  <w:style w:type="paragraph" w:customStyle="1" w:styleId="Arnold">
    <w:name w:val="Arnold"/>
    <w:basedOn w:val="Standard"/>
    <w:rsid w:val="00070FE2"/>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011480"/>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CB6172"/>
    <w:rPr>
      <w:sz w:val="16"/>
      <w:szCs w:val="16"/>
    </w:rPr>
  </w:style>
  <w:style w:type="paragraph" w:styleId="Kommentartext">
    <w:name w:val="annotation text"/>
    <w:basedOn w:val="Standard"/>
    <w:link w:val="KommentartextZchn"/>
    <w:uiPriority w:val="99"/>
    <w:unhideWhenUsed/>
    <w:rsid w:val="00CB6172"/>
    <w:pPr>
      <w:spacing w:line="240" w:lineRule="auto"/>
    </w:pPr>
    <w:rPr>
      <w:sz w:val="20"/>
      <w:szCs w:val="20"/>
    </w:rPr>
  </w:style>
  <w:style w:type="character" w:customStyle="1" w:styleId="KommentartextZchn">
    <w:name w:val="Kommentartext Zchn"/>
    <w:basedOn w:val="Absatz-Standardschriftart"/>
    <w:link w:val="Kommentartext"/>
    <w:uiPriority w:val="99"/>
    <w:rsid w:val="00CB6172"/>
    <w:rPr>
      <w:sz w:val="20"/>
      <w:szCs w:val="20"/>
    </w:rPr>
  </w:style>
  <w:style w:type="paragraph" w:styleId="Kommentarthema">
    <w:name w:val="annotation subject"/>
    <w:basedOn w:val="Kommentartext"/>
    <w:next w:val="Kommentartext"/>
    <w:link w:val="KommentarthemaZchn"/>
    <w:uiPriority w:val="99"/>
    <w:semiHidden/>
    <w:unhideWhenUsed/>
    <w:rsid w:val="00CB6172"/>
    <w:rPr>
      <w:b/>
      <w:bCs/>
    </w:rPr>
  </w:style>
  <w:style w:type="character" w:customStyle="1" w:styleId="KommentarthemaZchn">
    <w:name w:val="Kommentarthema Zchn"/>
    <w:basedOn w:val="KommentartextZchn"/>
    <w:link w:val="Kommentarthema"/>
    <w:uiPriority w:val="99"/>
    <w:semiHidden/>
    <w:rsid w:val="00CB61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2.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3.xml><?xml version="1.0" encoding="utf-8"?>
<ds:datastoreItem xmlns:ds="http://schemas.openxmlformats.org/officeDocument/2006/customXml" ds:itemID="{DBCF6C87-56D5-48B1-97AD-2C2177490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6486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80</cp:revision>
  <dcterms:created xsi:type="dcterms:W3CDTF">2024-11-16T04:43:00Z</dcterms:created>
  <dcterms:modified xsi:type="dcterms:W3CDTF">2025-07-28T07:03:00Z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